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645B" w:rsidRPr="0027645B" w:rsidRDefault="00D34BC5" w:rsidP="0027645B">
      <w:pPr>
        <w:spacing w:before="120" w:after="240"/>
        <w:jc w:val="center"/>
        <w:outlineLvl w:val="0"/>
        <w:rPr>
          <w:rFonts w:eastAsia="Calibri" w:cs="Arial"/>
          <w:b/>
          <w:bCs/>
          <w:kern w:val="28"/>
          <w:sz w:val="32"/>
          <w:szCs w:val="32"/>
        </w:rPr>
      </w:pPr>
      <w:bookmarkStart w:id="0" w:name="_GoBack"/>
      <w:bookmarkEnd w:id="0"/>
      <w:r w:rsidRPr="00D34BC5">
        <w:rPr>
          <w:rFonts w:eastAsia="Calibri" w:cs="Arial"/>
          <w:b/>
          <w:bCs/>
          <w:noProof/>
          <w:kern w:val="28"/>
          <w:sz w:val="32"/>
          <w:szCs w:val="32"/>
          <w:lang w:val="en-IE" w:eastAsia="en-IE"/>
        </w:rPr>
        <mc:AlternateContent>
          <mc:Choice Requires="wps">
            <w:drawing>
              <wp:anchor distT="45720" distB="45720" distL="114300" distR="114300" simplePos="0" relativeHeight="251661312" behindDoc="0" locked="0" layoutInCell="1" allowOverlap="1" wp14:anchorId="3A589BC9" wp14:editId="745D3C64">
                <wp:simplePos x="0" y="0"/>
                <wp:positionH relativeFrom="column">
                  <wp:posOffset>1835785</wp:posOffset>
                </wp:positionH>
                <wp:positionV relativeFrom="paragraph">
                  <wp:posOffset>444500</wp:posOffset>
                </wp:positionV>
                <wp:extent cx="2360930" cy="1404620"/>
                <wp:effectExtent l="0" t="0" r="22860" b="11430"/>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rsidR="00D34BC5" w:rsidRPr="00D34BC5" w:rsidRDefault="00D34BC5">
                            <w:pPr>
                              <w:rPr>
                                <w:i/>
                                <w:color w:val="FF0000"/>
                              </w:rPr>
                            </w:pPr>
                            <w:r w:rsidRPr="00D34BC5">
                              <w:rPr>
                                <w:i/>
                                <w:color w:val="FF0000"/>
                              </w:rPr>
                              <w:t>This needs to be updated to the new IALA branding template</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3A589BC9" id="_x0000_t202" coordsize="21600,21600" o:spt="202" path="m,l,21600r21600,l21600,xe">
                <v:stroke joinstyle="miter"/>
                <v:path gradientshapeok="t" o:connecttype="rect"/>
              </v:shapetype>
              <v:shape id="Text Box 2" o:spid="_x0000_s1026" type="#_x0000_t202" style="position:absolute;left:0;text-align:left;margin-left:144.55pt;margin-top:35pt;width:185.9pt;height:110.6pt;z-index:25166131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">
                <v:textbox style="mso-fit-shape-to-text:t">
                  <w:txbxContent>
                    <w:p w:rsidR="00D34BC5" w:rsidRPr="00D34BC5" w:rsidRDefault="00D34BC5">
                      <w:pPr>
                        <w:rPr>
                          <w:i/>
                          <w:color w:val="FF0000"/>
                        </w:rPr>
                      </w:pPr>
                      <w:r w:rsidRPr="00D34BC5">
                        <w:rPr>
                          <w:i/>
                          <w:color w:val="FF0000"/>
                        </w:rPr>
                        <w:t>This needs to be updated to the new IALA branding template</w:t>
                      </w:r>
                    </w:p>
                  </w:txbxContent>
                </v:textbox>
                <w10:wrap type="square"/>
              </v:shape>
            </w:pict>
          </mc:Fallback>
        </mc:AlternateContent>
      </w:r>
      <w:r w:rsidR="00937DFD" w:rsidRPr="00937DFD">
        <w:rPr>
          <w:rFonts w:eastAsia="Calibri" w:cs="Arial"/>
          <w:b/>
          <w:bCs/>
          <w:noProof/>
          <w:kern w:val="28"/>
          <w:sz w:val="32"/>
          <w:szCs w:val="32"/>
          <w:lang w:val="en-IE" w:eastAsia="en-IE"/>
        </w:rPr>
        <mc:AlternateContent>
          <mc:Choice Requires="wps">
            <w:drawing>
              <wp:anchor distT="45720" distB="45720" distL="114300" distR="114300" simplePos="0" relativeHeight="251657216" behindDoc="0" locked="0" layoutInCell="1" allowOverlap="1" wp14:anchorId="23CA4ACE" wp14:editId="22A48A45">
                <wp:simplePos x="0" y="0"/>
                <wp:positionH relativeFrom="column">
                  <wp:posOffset>1835785</wp:posOffset>
                </wp:positionH>
                <wp:positionV relativeFrom="paragraph">
                  <wp:posOffset>-243523</wp:posOffset>
                </wp:positionV>
                <wp:extent cx="2360930" cy="1404620"/>
                <wp:effectExtent l="0" t="0" r="22860" b="1143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rsidR="00937DFD" w:rsidRPr="00937DFD" w:rsidRDefault="00937DFD">
                            <w:pPr>
                              <w:rPr>
                                <w:color w:val="FF0000"/>
                              </w:rPr>
                            </w:pPr>
                            <w:r w:rsidRPr="00937DFD">
                              <w:rPr>
                                <w:color w:val="FF0000"/>
                              </w:rPr>
                              <w:t>Most of this</w:t>
                            </w:r>
                            <w:r>
                              <w:rPr>
                                <w:color w:val="FF0000"/>
                              </w:rPr>
                              <w:t xml:space="preserve"> Guideline</w:t>
                            </w:r>
                            <w:r w:rsidRPr="00937DFD">
                              <w:rPr>
                                <w:color w:val="FF0000"/>
                              </w:rPr>
                              <w:t xml:space="preserve"> is replicated in 1106</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23CA4ACE" id="_x0000_s1027" type="#_x0000_t202" style="position:absolute;left:0;text-align:left;margin-left:144.55pt;margin-top:-19.2pt;width:185.9pt;height:110.6pt;z-index:25165721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">
                <v:textbox style="mso-fit-shape-to-text:t">
                  <w:txbxContent>
                    <w:p w:rsidR="00937DFD" w:rsidRPr="00937DFD" w:rsidRDefault="00937DFD">
                      <w:pPr>
                        <w:rPr>
                          <w:color w:val="FF0000"/>
                        </w:rPr>
                      </w:pPr>
                      <w:r w:rsidRPr="00937DFD">
                        <w:rPr>
                          <w:color w:val="FF0000"/>
                        </w:rPr>
                        <w:t>Most of this</w:t>
                      </w:r>
                      <w:r>
                        <w:rPr>
                          <w:color w:val="FF0000"/>
                        </w:rPr>
                        <w:t xml:space="preserve"> Guideline</w:t>
                      </w:r>
                      <w:r w:rsidRPr="00937DFD">
                        <w:rPr>
                          <w:color w:val="FF0000"/>
                        </w:rPr>
                        <w:t xml:space="preserve"> is replicated in 1106</w:t>
                      </w:r>
                    </w:p>
                  </w:txbxContent>
                </v:textbox>
                <w10:wrap type="square"/>
              </v:shape>
            </w:pict>
          </mc:Fallback>
        </mc:AlternateContent>
      </w:r>
    </w:p>
    <w:p w:rsidR="0027645B" w:rsidRPr="0027645B" w:rsidRDefault="0027645B" w:rsidP="0027645B">
      <w:pPr>
        <w:keepNext/>
        <w:tabs>
          <w:tab w:val="num" w:pos="567"/>
        </w:tabs>
        <w:spacing w:before="240" w:after="240"/>
        <w:ind w:left="567" w:hanging="567"/>
        <w:outlineLvl w:val="0"/>
        <w:rPr>
          <w:rFonts w:eastAsia="Calibri"/>
          <w:b/>
          <w:caps/>
          <w:kern w:val="28"/>
          <w:sz w:val="24"/>
          <w:lang w:eastAsia="de-DE"/>
        </w:rPr>
      </w:pPr>
    </w:p>
    <w:p w:rsidR="0027645B" w:rsidRPr="0027645B" w:rsidRDefault="0027645B" w:rsidP="0027645B">
      <w:pPr>
        <w:keepNext/>
        <w:tabs>
          <w:tab w:val="num" w:pos="567"/>
        </w:tabs>
        <w:spacing w:before="240" w:after="240"/>
        <w:ind w:left="567" w:hanging="567"/>
        <w:outlineLvl w:val="0"/>
        <w:rPr>
          <w:rFonts w:eastAsia="Calibri"/>
          <w:b/>
          <w:caps/>
          <w:kern w:val="28"/>
          <w:sz w:val="24"/>
          <w:lang w:eastAsia="de-DE"/>
        </w:rPr>
      </w:pPr>
    </w:p>
    <w:p w:rsidR="00BC2898" w:rsidRPr="00371BEF" w:rsidRDefault="00735B33" w:rsidP="003B560C">
      <w:pPr>
        <w:pStyle w:val="Title"/>
      </w:pPr>
      <w:bookmarkStart w:id="1" w:name="_Toc433800360"/>
      <w:r>
        <w:rPr>
          <w:noProof/>
          <w:lang w:val="en-IE" w:eastAsia="en-IE"/>
        </w:rPr>
        <mc:AlternateContent>
          <mc:Choice Requires="wps">
            <w:drawing>
              <wp:anchor distT="0" distB="0" distL="114300" distR="114300" simplePos="0" relativeHeight="251651584" behindDoc="0" locked="0" layoutInCell="1" allowOverlap="1" wp14:anchorId="186CFCEA" wp14:editId="252975CF">
                <wp:simplePos x="0" y="0"/>
                <wp:positionH relativeFrom="column">
                  <wp:posOffset>1066800</wp:posOffset>
                </wp:positionH>
                <wp:positionV relativeFrom="paragraph">
                  <wp:posOffset>496570</wp:posOffset>
                </wp:positionV>
                <wp:extent cx="3657600" cy="3536315"/>
                <wp:effectExtent l="0" t="0" r="0" b="6985"/>
                <wp:wrapNone/>
                <wp:docPr id="54"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53631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90CFA" w:rsidRPr="00380C7B" w:rsidRDefault="00B90CFA" w:rsidP="00460028">
                            <w:pPr>
                              <w:autoSpaceDE w:val="0"/>
                              <w:autoSpaceDN w:val="0"/>
                              <w:adjustRightInd w:val="0"/>
                              <w:jc w:val="center"/>
                              <w:rPr>
                                <w:rFonts w:cs="Arial"/>
                                <w:b/>
                                <w:bCs/>
                                <w:color w:val="000000"/>
                                <w:sz w:val="36"/>
                                <w:szCs w:val="36"/>
                                <w:highlight w:val="yellow"/>
                              </w:rPr>
                            </w:pPr>
                            <w:r>
                              <w:rPr>
                                <w:b/>
                                <w:bCs/>
                                <w:color w:val="000000"/>
                                <w:sz w:val="36"/>
                                <w:szCs w:val="36"/>
                              </w:rPr>
                              <w:t xml:space="preserve">IALA Guideline No. </w:t>
                            </w:r>
                            <w:r w:rsidRPr="009D24FF">
                              <w:rPr>
                                <w:rFonts w:cs="Arial"/>
                                <w:b/>
                                <w:bCs/>
                                <w:color w:val="000000"/>
                                <w:sz w:val="36"/>
                                <w:szCs w:val="36"/>
                              </w:rPr>
                              <w:t>1087</w:t>
                            </w:r>
                          </w:p>
                          <w:p w:rsidR="00B90CFA" w:rsidRPr="00380C7B" w:rsidRDefault="00B90CFA" w:rsidP="00460028">
                            <w:pPr>
                              <w:autoSpaceDE w:val="0"/>
                              <w:autoSpaceDN w:val="0"/>
                              <w:adjustRightInd w:val="0"/>
                              <w:jc w:val="center"/>
                              <w:rPr>
                                <w:rFonts w:cs="Arial"/>
                                <w:b/>
                                <w:bCs/>
                                <w:color w:val="000000"/>
                                <w:sz w:val="36"/>
                                <w:szCs w:val="36"/>
                                <w:highlight w:val="yellow"/>
                              </w:rPr>
                            </w:pPr>
                          </w:p>
                          <w:p w:rsidR="00B90CFA" w:rsidRPr="00DE5827" w:rsidRDefault="00B90CFA" w:rsidP="00460028">
                            <w:pPr>
                              <w:autoSpaceDE w:val="0"/>
                              <w:autoSpaceDN w:val="0"/>
                              <w:adjustRightInd w:val="0"/>
                              <w:jc w:val="center"/>
                              <w:rPr>
                                <w:rFonts w:cs="Arial"/>
                                <w:b/>
                                <w:bCs/>
                                <w:color w:val="000000"/>
                                <w:sz w:val="36"/>
                                <w:szCs w:val="36"/>
                              </w:rPr>
                            </w:pPr>
                            <w:r w:rsidRPr="00DE5827">
                              <w:rPr>
                                <w:rFonts w:cs="Arial"/>
                                <w:b/>
                                <w:bCs/>
                                <w:color w:val="000000"/>
                                <w:sz w:val="36"/>
                                <w:szCs w:val="36"/>
                              </w:rPr>
                              <w:t>On</w:t>
                            </w:r>
                          </w:p>
                          <w:p w:rsidR="00B90CFA" w:rsidRPr="00DE5827" w:rsidRDefault="00B90CFA" w:rsidP="00460028">
                            <w:pPr>
                              <w:autoSpaceDE w:val="0"/>
                              <w:autoSpaceDN w:val="0"/>
                              <w:adjustRightInd w:val="0"/>
                              <w:jc w:val="center"/>
                              <w:rPr>
                                <w:rFonts w:cs="Arial"/>
                                <w:b/>
                                <w:bCs/>
                                <w:color w:val="000000"/>
                                <w:sz w:val="36"/>
                                <w:szCs w:val="36"/>
                              </w:rPr>
                            </w:pPr>
                          </w:p>
                          <w:p w:rsidR="00B90CFA" w:rsidRPr="00240B4C" w:rsidRDefault="00B90CFA" w:rsidP="00240B4C">
                            <w:pPr>
                              <w:jc w:val="center"/>
                              <w:rPr>
                                <w:b/>
                                <w:sz w:val="32"/>
                                <w:szCs w:val="32"/>
                              </w:rPr>
                            </w:pPr>
                            <w:r w:rsidRPr="00240B4C">
                              <w:rPr>
                                <w:b/>
                                <w:sz w:val="32"/>
                                <w:szCs w:val="32"/>
                              </w:rPr>
                              <w:t xml:space="preserve">Procedures for the Management of the IALA Domains under the IHO </w:t>
                            </w:r>
                            <w:r>
                              <w:rPr>
                                <w:b/>
                                <w:sz w:val="32"/>
                                <w:szCs w:val="32"/>
                              </w:rPr>
                              <w:t xml:space="preserve">GI </w:t>
                            </w:r>
                            <w:r w:rsidRPr="00240B4C">
                              <w:rPr>
                                <w:b/>
                                <w:sz w:val="32"/>
                                <w:szCs w:val="32"/>
                              </w:rPr>
                              <w:t>Registry</w:t>
                            </w:r>
                          </w:p>
                          <w:p w:rsidR="00B90CFA" w:rsidRPr="00527B29" w:rsidRDefault="00B90CFA" w:rsidP="00527B29">
                            <w:pPr>
                              <w:pStyle w:val="Title"/>
                              <w:rPr>
                                <w:szCs w:val="36"/>
                              </w:rPr>
                            </w:pPr>
                          </w:p>
                          <w:p w:rsidR="00B90CFA" w:rsidRPr="00DE5827" w:rsidRDefault="00B90CFA" w:rsidP="00460028">
                            <w:pPr>
                              <w:autoSpaceDE w:val="0"/>
                              <w:autoSpaceDN w:val="0"/>
                              <w:adjustRightInd w:val="0"/>
                              <w:jc w:val="center"/>
                              <w:rPr>
                                <w:rFonts w:cs="Arial"/>
                                <w:b/>
                                <w:bCs/>
                                <w:color w:val="000000"/>
                                <w:sz w:val="36"/>
                                <w:szCs w:val="36"/>
                              </w:rPr>
                            </w:pPr>
                            <w:r w:rsidRPr="00DE5827">
                              <w:rPr>
                                <w:rFonts w:cs="Arial"/>
                                <w:b/>
                                <w:bCs/>
                                <w:color w:val="000000"/>
                                <w:sz w:val="36"/>
                                <w:szCs w:val="36"/>
                              </w:rPr>
                              <w:t xml:space="preserve">Edition </w:t>
                            </w:r>
                            <w:r>
                              <w:rPr>
                                <w:rFonts w:cs="Arial"/>
                                <w:b/>
                                <w:bCs/>
                                <w:color w:val="000000"/>
                                <w:sz w:val="36"/>
                                <w:szCs w:val="36"/>
                              </w:rPr>
                              <w:t>2</w:t>
                            </w:r>
                          </w:p>
                          <w:p w:rsidR="00B90CFA" w:rsidRPr="00380C7B" w:rsidRDefault="00B90CFA" w:rsidP="00460028">
                            <w:pPr>
                              <w:autoSpaceDE w:val="0"/>
                              <w:autoSpaceDN w:val="0"/>
                              <w:adjustRightInd w:val="0"/>
                              <w:jc w:val="center"/>
                              <w:rPr>
                                <w:rFonts w:cs="Arial"/>
                                <w:b/>
                                <w:bCs/>
                                <w:color w:val="000000"/>
                                <w:sz w:val="36"/>
                                <w:szCs w:val="36"/>
                                <w:highlight w:val="yellow"/>
                              </w:rPr>
                            </w:pPr>
                          </w:p>
                          <w:p w:rsidR="00B90CFA" w:rsidRPr="00E81DE2" w:rsidRDefault="00B90CFA" w:rsidP="0005196A">
                            <w:pPr>
                              <w:autoSpaceDE w:val="0"/>
                              <w:autoSpaceDN w:val="0"/>
                              <w:adjustRightInd w:val="0"/>
                              <w:jc w:val="center"/>
                              <w:rPr>
                                <w:rFonts w:cs="Arial"/>
                                <w:b/>
                                <w:bCs/>
                                <w:color w:val="000000"/>
                                <w:sz w:val="36"/>
                                <w:szCs w:val="36"/>
                              </w:rPr>
                            </w:pPr>
                            <w:r>
                              <w:rPr>
                                <w:rFonts w:cs="Arial"/>
                                <w:b/>
                                <w:bCs/>
                                <w:color w:val="000000"/>
                                <w:sz w:val="36"/>
                                <w:szCs w:val="36"/>
                              </w:rPr>
                              <w:t>December 2015</w:t>
                            </w:r>
                          </w:p>
                          <w:p w:rsidR="00B90CFA" w:rsidRDefault="00B90CFA" w:rsidP="00460028">
                            <w:pPr>
                              <w:autoSpaceDE w:val="0"/>
                              <w:autoSpaceDN w:val="0"/>
                              <w:adjustRightInd w:val="0"/>
                              <w:jc w:val="center"/>
                              <w:rPr>
                                <w:rFonts w:cs="Arial"/>
                                <w:b/>
                                <w:bCs/>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6CFCEA" id="Text Box 111" o:spid="_x0000_s1028" type="#_x0000_t202" style="position:absolute;left:0;text-align:left;margin-left:84pt;margin-top:39.1pt;width:4in;height:278.4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" filled="f" fillcolor="#0c9" stroked="f">
                <v:textbox>
                  <w:txbxContent>
                    <w:p w:rsidR="00B90CFA" w:rsidRPr="00380C7B" w:rsidRDefault="00B90CFA" w:rsidP="00460028">
                      <w:pPr>
                        <w:autoSpaceDE w:val="0"/>
                        <w:autoSpaceDN w:val="0"/>
                        <w:adjustRightInd w:val="0"/>
                        <w:jc w:val="center"/>
                        <w:rPr>
                          <w:rFonts w:cs="Arial"/>
                          <w:b/>
                          <w:bCs/>
                          <w:color w:val="000000"/>
                          <w:sz w:val="36"/>
                          <w:szCs w:val="36"/>
                          <w:highlight w:val="yellow"/>
                        </w:rPr>
                      </w:pPr>
                      <w:r>
                        <w:rPr>
                          <w:b/>
                          <w:bCs/>
                          <w:color w:val="000000"/>
                          <w:sz w:val="36"/>
                          <w:szCs w:val="36"/>
                        </w:rPr>
                        <w:t xml:space="preserve">IALA Guideline No. </w:t>
                      </w:r>
                      <w:r w:rsidRPr="009D24FF">
                        <w:rPr>
                          <w:rFonts w:cs="Arial"/>
                          <w:b/>
                          <w:bCs/>
                          <w:color w:val="000000"/>
                          <w:sz w:val="36"/>
                          <w:szCs w:val="36"/>
                        </w:rPr>
                        <w:t>1087</w:t>
                      </w:r>
                    </w:p>
                    <w:p w:rsidR="00B90CFA" w:rsidRPr="00380C7B" w:rsidRDefault="00B90CFA" w:rsidP="00460028">
                      <w:pPr>
                        <w:autoSpaceDE w:val="0"/>
                        <w:autoSpaceDN w:val="0"/>
                        <w:adjustRightInd w:val="0"/>
                        <w:jc w:val="center"/>
                        <w:rPr>
                          <w:rFonts w:cs="Arial"/>
                          <w:b/>
                          <w:bCs/>
                          <w:color w:val="000000"/>
                          <w:sz w:val="36"/>
                          <w:szCs w:val="36"/>
                          <w:highlight w:val="yellow"/>
                        </w:rPr>
                      </w:pPr>
                    </w:p>
                    <w:p w:rsidR="00B90CFA" w:rsidRPr="00DE5827" w:rsidRDefault="00B90CFA" w:rsidP="00460028">
                      <w:pPr>
                        <w:autoSpaceDE w:val="0"/>
                        <w:autoSpaceDN w:val="0"/>
                        <w:adjustRightInd w:val="0"/>
                        <w:jc w:val="center"/>
                        <w:rPr>
                          <w:rFonts w:cs="Arial"/>
                          <w:b/>
                          <w:bCs/>
                          <w:color w:val="000000"/>
                          <w:sz w:val="36"/>
                          <w:szCs w:val="36"/>
                        </w:rPr>
                      </w:pPr>
                      <w:r w:rsidRPr="00DE5827">
                        <w:rPr>
                          <w:rFonts w:cs="Arial"/>
                          <w:b/>
                          <w:bCs/>
                          <w:color w:val="000000"/>
                          <w:sz w:val="36"/>
                          <w:szCs w:val="36"/>
                        </w:rPr>
                        <w:t>On</w:t>
                      </w:r>
                    </w:p>
                    <w:p w:rsidR="00B90CFA" w:rsidRPr="00DE5827" w:rsidRDefault="00B90CFA" w:rsidP="00460028">
                      <w:pPr>
                        <w:autoSpaceDE w:val="0"/>
                        <w:autoSpaceDN w:val="0"/>
                        <w:adjustRightInd w:val="0"/>
                        <w:jc w:val="center"/>
                        <w:rPr>
                          <w:rFonts w:cs="Arial"/>
                          <w:b/>
                          <w:bCs/>
                          <w:color w:val="000000"/>
                          <w:sz w:val="36"/>
                          <w:szCs w:val="36"/>
                        </w:rPr>
                      </w:pPr>
                    </w:p>
                    <w:p w:rsidR="00B90CFA" w:rsidRPr="00240B4C" w:rsidRDefault="00B90CFA" w:rsidP="00240B4C">
                      <w:pPr>
                        <w:jc w:val="center"/>
                        <w:rPr>
                          <w:b/>
                          <w:sz w:val="32"/>
                          <w:szCs w:val="32"/>
                        </w:rPr>
                      </w:pPr>
                      <w:r w:rsidRPr="00240B4C">
                        <w:rPr>
                          <w:b/>
                          <w:sz w:val="32"/>
                          <w:szCs w:val="32"/>
                        </w:rPr>
                        <w:t xml:space="preserve">Procedures for the Management of the IALA Domains under the IHO </w:t>
                      </w:r>
                      <w:r>
                        <w:rPr>
                          <w:b/>
                          <w:sz w:val="32"/>
                          <w:szCs w:val="32"/>
                        </w:rPr>
                        <w:t xml:space="preserve">GI </w:t>
                      </w:r>
                      <w:r w:rsidRPr="00240B4C">
                        <w:rPr>
                          <w:b/>
                          <w:sz w:val="32"/>
                          <w:szCs w:val="32"/>
                        </w:rPr>
                        <w:t>Registry</w:t>
                      </w:r>
                    </w:p>
                    <w:p w:rsidR="00B90CFA" w:rsidRPr="00527B29" w:rsidRDefault="00B90CFA" w:rsidP="00527B29">
                      <w:pPr>
                        <w:pStyle w:val="Title"/>
                        <w:rPr>
                          <w:szCs w:val="36"/>
                        </w:rPr>
                      </w:pPr>
                    </w:p>
                    <w:p w:rsidR="00B90CFA" w:rsidRPr="00DE5827" w:rsidRDefault="00B90CFA" w:rsidP="00460028">
                      <w:pPr>
                        <w:autoSpaceDE w:val="0"/>
                        <w:autoSpaceDN w:val="0"/>
                        <w:adjustRightInd w:val="0"/>
                        <w:jc w:val="center"/>
                        <w:rPr>
                          <w:rFonts w:cs="Arial"/>
                          <w:b/>
                          <w:bCs/>
                          <w:color w:val="000000"/>
                          <w:sz w:val="36"/>
                          <w:szCs w:val="36"/>
                        </w:rPr>
                      </w:pPr>
                      <w:r w:rsidRPr="00DE5827">
                        <w:rPr>
                          <w:rFonts w:cs="Arial"/>
                          <w:b/>
                          <w:bCs/>
                          <w:color w:val="000000"/>
                          <w:sz w:val="36"/>
                          <w:szCs w:val="36"/>
                        </w:rPr>
                        <w:t xml:space="preserve">Edition </w:t>
                      </w:r>
                      <w:r>
                        <w:rPr>
                          <w:rFonts w:cs="Arial"/>
                          <w:b/>
                          <w:bCs/>
                          <w:color w:val="000000"/>
                          <w:sz w:val="36"/>
                          <w:szCs w:val="36"/>
                        </w:rPr>
                        <w:t>2</w:t>
                      </w:r>
                    </w:p>
                    <w:p w:rsidR="00B90CFA" w:rsidRPr="00380C7B" w:rsidRDefault="00B90CFA" w:rsidP="00460028">
                      <w:pPr>
                        <w:autoSpaceDE w:val="0"/>
                        <w:autoSpaceDN w:val="0"/>
                        <w:adjustRightInd w:val="0"/>
                        <w:jc w:val="center"/>
                        <w:rPr>
                          <w:rFonts w:cs="Arial"/>
                          <w:b/>
                          <w:bCs/>
                          <w:color w:val="000000"/>
                          <w:sz w:val="36"/>
                          <w:szCs w:val="36"/>
                          <w:highlight w:val="yellow"/>
                        </w:rPr>
                      </w:pPr>
                    </w:p>
                    <w:p w:rsidR="00B90CFA" w:rsidRPr="00E81DE2" w:rsidRDefault="00B90CFA" w:rsidP="0005196A">
                      <w:pPr>
                        <w:autoSpaceDE w:val="0"/>
                        <w:autoSpaceDN w:val="0"/>
                        <w:adjustRightInd w:val="0"/>
                        <w:jc w:val="center"/>
                        <w:rPr>
                          <w:rFonts w:cs="Arial"/>
                          <w:b/>
                          <w:bCs/>
                          <w:color w:val="000000"/>
                          <w:sz w:val="36"/>
                          <w:szCs w:val="36"/>
                        </w:rPr>
                      </w:pPr>
                      <w:r>
                        <w:rPr>
                          <w:rFonts w:cs="Arial"/>
                          <w:b/>
                          <w:bCs/>
                          <w:color w:val="000000"/>
                          <w:sz w:val="36"/>
                          <w:szCs w:val="36"/>
                        </w:rPr>
                        <w:t>December 2015</w:t>
                      </w:r>
                    </w:p>
                    <w:p w:rsidR="00B90CFA" w:rsidRDefault="00B90CFA" w:rsidP="00460028">
                      <w:pPr>
                        <w:autoSpaceDE w:val="0"/>
                        <w:autoSpaceDN w:val="0"/>
                        <w:adjustRightInd w:val="0"/>
                        <w:jc w:val="center"/>
                        <w:rPr>
                          <w:rFonts w:cs="Arial"/>
                          <w:b/>
                          <w:bCs/>
                          <w:color w:val="000000"/>
                        </w:rPr>
                      </w:pPr>
                    </w:p>
                  </w:txbxContent>
                </v:textbox>
              </v:shape>
            </w:pict>
          </mc:Fallback>
        </mc:AlternateContent>
      </w:r>
      <w:r>
        <w:rPr>
          <w:noProof/>
          <w:lang w:val="en-IE" w:eastAsia="en-IE"/>
        </w:rPr>
        <mc:AlternateContent>
          <mc:Choice Requires="wps">
            <w:drawing>
              <wp:anchor distT="0" distB="0" distL="114300" distR="114300" simplePos="0" relativeHeight="251656704" behindDoc="0" locked="0" layoutInCell="1" allowOverlap="1" wp14:anchorId="282F4DB7" wp14:editId="42994118">
                <wp:simplePos x="0" y="0"/>
                <wp:positionH relativeFrom="column">
                  <wp:posOffset>-2510790</wp:posOffset>
                </wp:positionH>
                <wp:positionV relativeFrom="paragraph">
                  <wp:posOffset>5662930</wp:posOffset>
                </wp:positionV>
                <wp:extent cx="5490210" cy="382270"/>
                <wp:effectExtent l="2477770" t="0" r="2473960" b="0"/>
                <wp:wrapNone/>
                <wp:docPr id="53"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90CFA" w:rsidRDefault="00B90CFA" w:rsidP="00460028">
                            <w:pPr>
                              <w:autoSpaceDE w:val="0"/>
                              <w:autoSpaceDN w:val="0"/>
                              <w:adjustRightInd w:val="0"/>
                              <w:rPr>
                                <w:i/>
                                <w:iCs/>
                                <w:color w:val="000000"/>
                                <w:sz w:val="48"/>
                                <w:szCs w:val="48"/>
                                <w:lang w:val="fr-FR"/>
                              </w:rPr>
                            </w:pPr>
                            <w:r>
                              <w:rPr>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2F4DB7" id="Text Box 114" o:spid="_x0000_s1029" type="#_x0000_t202" style="position:absolute;left:0;text-align:left;margin-left:-197.7pt;margin-top:445.9pt;width:432.3pt;height:30.1pt;rotation:-9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" filled="f" fillcolor="#0c9" stroked="f">
                <v:textbox style="layout-flow:vertical;mso-layout-flow-alt:bottom-to-top">
                  <w:txbxContent>
                    <w:p w:rsidR="00B90CFA" w:rsidRDefault="00B90CFA" w:rsidP="00460028">
                      <w:pPr>
                        <w:autoSpaceDE w:val="0"/>
                        <w:autoSpaceDN w:val="0"/>
                        <w:adjustRightInd w:val="0"/>
                        <w:rPr>
                          <w:i/>
                          <w:iCs/>
                          <w:color w:val="000000"/>
                          <w:sz w:val="48"/>
                          <w:szCs w:val="48"/>
                          <w:lang w:val="fr-FR"/>
                        </w:rPr>
                      </w:pPr>
                      <w:r>
                        <w:rPr>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Pr>
          <w:noProof/>
          <w:lang w:val="en-IE" w:eastAsia="en-IE"/>
        </w:rPr>
        <mc:AlternateContent>
          <mc:Choice Requires="wps">
            <w:drawing>
              <wp:anchor distT="0" distB="0" distL="114295" distR="114295" simplePos="0" relativeHeight="251660800" behindDoc="0" locked="0" layoutInCell="1" allowOverlap="1" wp14:anchorId="39C51B81" wp14:editId="0C6306B8">
                <wp:simplePos x="0" y="0"/>
                <wp:positionH relativeFrom="column">
                  <wp:posOffset>513714</wp:posOffset>
                </wp:positionH>
                <wp:positionV relativeFrom="paragraph">
                  <wp:posOffset>157480</wp:posOffset>
                </wp:positionV>
                <wp:extent cx="0" cy="8441690"/>
                <wp:effectExtent l="0" t="0" r="19050" b="16510"/>
                <wp:wrapNone/>
                <wp:docPr id="52"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2C2D04" id="Line 116" o:spid="_x0000_s1026" style="position:absolute;flip:y;z-index:251660800;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"/>
            </w:pict>
          </mc:Fallback>
        </mc:AlternateContent>
      </w:r>
      <w:r>
        <w:rPr>
          <w:noProof/>
          <w:lang w:val="en-IE" w:eastAsia="en-IE"/>
        </w:rPr>
        <mc:AlternateContent>
          <mc:Choice Requires="wps">
            <w:drawing>
              <wp:anchor distT="0" distB="0" distL="114295" distR="114295" simplePos="0" relativeHeight="251661824" behindDoc="0" locked="0" layoutInCell="1" allowOverlap="1" wp14:anchorId="59BCFC47" wp14:editId="4E0581E2">
                <wp:simplePos x="0" y="0"/>
                <wp:positionH relativeFrom="column">
                  <wp:posOffset>-1</wp:posOffset>
                </wp:positionH>
                <wp:positionV relativeFrom="paragraph">
                  <wp:posOffset>157480</wp:posOffset>
                </wp:positionV>
                <wp:extent cx="0" cy="8441690"/>
                <wp:effectExtent l="0" t="0" r="19050" b="16510"/>
                <wp:wrapNone/>
                <wp:docPr id="51"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F936AB" id="Line 117" o:spid="_x0000_s1026" style="position:absolute;z-index:251661824;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wnNFAIAACs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DOOwnN&#10;FAIAACsEAAAOAAAAAAAAAAAAAAAAAC4CAABkcnMvZTJvRG9jLnhtbFBLAQItABQABgAIAAAAIQCt&#10;h9P/2gAAAAUBAAAPAAAAAAAAAAAAAAAAAG4EAABkcnMvZG93bnJldi54bWxQSwUGAAAAAAQABADz&#10;AAAAdQUAAAAA&#10;"/>
            </w:pict>
          </mc:Fallback>
        </mc:AlternateContent>
      </w:r>
      <w:r>
        <w:rPr>
          <w:noProof/>
          <w:lang w:val="en-IE" w:eastAsia="en-IE"/>
        </w:rPr>
        <mc:AlternateContent>
          <mc:Choice Requires="wps">
            <w:drawing>
              <wp:anchor distT="0" distB="0" distL="114300" distR="114300" simplePos="0" relativeHeight="251658752" behindDoc="0" locked="0" layoutInCell="1" allowOverlap="1" wp14:anchorId="42271685" wp14:editId="4454880E">
                <wp:simplePos x="0" y="0"/>
                <wp:positionH relativeFrom="column">
                  <wp:posOffset>-1143635</wp:posOffset>
                </wp:positionH>
                <wp:positionV relativeFrom="paragraph">
                  <wp:posOffset>1551305</wp:posOffset>
                </wp:positionV>
                <wp:extent cx="2844800" cy="471170"/>
                <wp:effectExtent l="1110615" t="0" r="1104265" b="0"/>
                <wp:wrapNone/>
                <wp:docPr id="50"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90CFA" w:rsidRDefault="00B90CFA" w:rsidP="00E37CF6">
                            <w:pPr>
                              <w:autoSpaceDE w:val="0"/>
                              <w:autoSpaceDN w:val="0"/>
                              <w:adjustRightInd w:val="0"/>
                              <w:jc w:val="center"/>
                              <w:rPr>
                                <w:rFonts w:cs="Arial"/>
                                <w:color w:val="000000"/>
                              </w:rPr>
                            </w:pPr>
                            <w:r>
                              <w:rPr>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271685" id="Text Box 115" o:spid="_x0000_s1030" type="#_x0000_t202" style="position:absolute;left:0;text-align:left;margin-left:-90.05pt;margin-top:122.15pt;width:224pt;height:37.1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" filled="f" fillcolor="#0c9" stroked="f">
                <v:textbox style="layout-flow:vertical;mso-layout-flow-alt:bottom-to-top">
                  <w:txbxContent>
                    <w:p w:rsidR="00B90CFA" w:rsidRDefault="00B90CFA" w:rsidP="00E37CF6">
                      <w:pPr>
                        <w:autoSpaceDE w:val="0"/>
                        <w:autoSpaceDN w:val="0"/>
                        <w:adjustRightInd w:val="0"/>
                        <w:jc w:val="center"/>
                        <w:rPr>
                          <w:rFonts w:cs="Arial"/>
                          <w:color w:val="000000"/>
                        </w:rPr>
                      </w:pPr>
                      <w:r>
                        <w:rPr>
                          <w:color w:val="000000"/>
                        </w:rPr>
                        <w:t>International Association of Marine Aids to Navigation and Lighthouse Authorities</w:t>
                      </w:r>
                    </w:p>
                  </w:txbxContent>
                </v:textbox>
              </v:shape>
            </w:pict>
          </mc:Fallback>
        </mc:AlternateContent>
      </w:r>
      <w:r>
        <w:rPr>
          <w:noProof/>
          <w:lang w:val="en-IE" w:eastAsia="en-IE"/>
        </w:rPr>
        <mc:AlternateContent>
          <mc:Choice Requires="wps">
            <w:drawing>
              <wp:anchor distT="0" distB="0" distL="114300" distR="114300" simplePos="0" relativeHeight="251654656" behindDoc="0" locked="0" layoutInCell="1" allowOverlap="1" wp14:anchorId="7097C747" wp14:editId="79F44977">
                <wp:simplePos x="0" y="0"/>
                <wp:positionH relativeFrom="column">
                  <wp:posOffset>855345</wp:posOffset>
                </wp:positionH>
                <wp:positionV relativeFrom="paragraph">
                  <wp:posOffset>7433945</wp:posOffset>
                </wp:positionV>
                <wp:extent cx="4587875" cy="883920"/>
                <wp:effectExtent l="0" t="0" r="0" b="0"/>
                <wp:wrapNone/>
                <wp:docPr id="49"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90CFA" w:rsidRPr="00460028" w:rsidRDefault="00B90CFA" w:rsidP="00460028">
                            <w:pPr>
                              <w:autoSpaceDE w:val="0"/>
                              <w:autoSpaceDN w:val="0"/>
                              <w:adjustRightInd w:val="0"/>
                              <w:jc w:val="center"/>
                              <w:rPr>
                                <w:rFonts w:cs="Arial"/>
                                <w:color w:val="000000"/>
                                <w:sz w:val="20"/>
                                <w:szCs w:val="18"/>
                                <w:lang w:val="fr-FR"/>
                              </w:rPr>
                            </w:pPr>
                            <w:r>
                              <w:rPr>
                                <w:color w:val="000000"/>
                                <w:sz w:val="20"/>
                                <w:szCs w:val="18"/>
                                <w:lang w:val="fr-FR"/>
                              </w:rPr>
                              <w:t xml:space="preserve">10, rue des </w:t>
                            </w:r>
                            <w:proofErr w:type="spellStart"/>
                            <w:r>
                              <w:rPr>
                                <w:color w:val="000000"/>
                                <w:sz w:val="20"/>
                                <w:szCs w:val="18"/>
                                <w:lang w:val="fr-FR"/>
                              </w:rPr>
                              <w:t>Gaudines</w:t>
                            </w:r>
                            <w:proofErr w:type="spellEnd"/>
                          </w:p>
                          <w:p w:rsidR="00B90CFA" w:rsidRDefault="00B90CFA"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B90CFA" w:rsidRDefault="00B90CFA" w:rsidP="00460028">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rsidR="00B90CFA" w:rsidRDefault="00B90CFA" w:rsidP="00B534F2">
                            <w:pPr>
                              <w:autoSpaceDE w:val="0"/>
                              <w:autoSpaceDN w:val="0"/>
                              <w:adjustRightInd w:val="0"/>
                              <w:jc w:val="center"/>
                              <w:rPr>
                                <w:rFonts w:cs="Arial"/>
                                <w:color w:val="000000"/>
                                <w:sz w:val="18"/>
                                <w:szCs w:val="18"/>
                                <w:lang w:val="fr-FR"/>
                              </w:rPr>
                            </w:pPr>
                            <w:r w:rsidRPr="00BE0872">
                              <w:rPr>
                                <w:rFonts w:cs="Arial"/>
                                <w:color w:val="000000"/>
                                <w:sz w:val="20"/>
                                <w:szCs w:val="18"/>
                                <w:lang w:val="de-AT"/>
                              </w:rPr>
                              <w:t xml:space="preserve">e-mail:  </w:t>
                            </w:r>
                            <w:hyperlink r:id="rId8" w:history="1">
                              <w:r w:rsidRPr="00BE0872">
                                <w:rPr>
                                  <w:rStyle w:val="Hyperlink"/>
                                  <w:rFonts w:cs="Arial"/>
                                  <w:sz w:val="20"/>
                                  <w:szCs w:val="18"/>
                                  <w:lang w:val="de-AT"/>
                                </w:rPr>
                                <w:t>contact@iala-aism.org</w:t>
                              </w:r>
                            </w:hyperlink>
                            <w:r w:rsidRPr="00BE0872">
                              <w:rPr>
                                <w:rFonts w:cs="Arial"/>
                                <w:color w:val="000000"/>
                                <w:sz w:val="20"/>
                                <w:szCs w:val="18"/>
                                <w:lang w:val="de-AT"/>
                              </w:rPr>
                              <w:t xml:space="preserve">       Internet:  </w:t>
                            </w:r>
                            <w:hyperlink r:id="rId9" w:history="1">
                              <w:r w:rsidRPr="00BE0872">
                                <w:rPr>
                                  <w:rStyle w:val="Hyperlink"/>
                                  <w:rFonts w:cs="Arial"/>
                                  <w:sz w:val="20"/>
                                  <w:szCs w:val="18"/>
                                  <w:lang w:val="de-AT"/>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97C747" id="Text Box 118" o:spid="_x0000_s1031" type="#_x0000_t202" style="position:absolute;left:0;text-align:left;margin-left:67.35pt;margin-top:585.35pt;width:361.25pt;height:69.6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" filled="f" fillcolor="#0c9" stroked="f">
                <v:textbox>
                  <w:txbxContent>
                    <w:p w:rsidR="00B90CFA" w:rsidRPr="00460028" w:rsidRDefault="00B90CFA" w:rsidP="00460028">
                      <w:pPr>
                        <w:autoSpaceDE w:val="0"/>
                        <w:autoSpaceDN w:val="0"/>
                        <w:adjustRightInd w:val="0"/>
                        <w:jc w:val="center"/>
                        <w:rPr>
                          <w:rFonts w:cs="Arial"/>
                          <w:color w:val="000000"/>
                          <w:sz w:val="20"/>
                          <w:szCs w:val="18"/>
                          <w:lang w:val="fr-FR"/>
                        </w:rPr>
                      </w:pPr>
                      <w:r>
                        <w:rPr>
                          <w:color w:val="000000"/>
                          <w:sz w:val="20"/>
                          <w:szCs w:val="18"/>
                          <w:lang w:val="fr-FR"/>
                        </w:rPr>
                        <w:t xml:space="preserve">10, rue des </w:t>
                      </w:r>
                      <w:proofErr w:type="spellStart"/>
                      <w:r>
                        <w:rPr>
                          <w:color w:val="000000"/>
                          <w:sz w:val="20"/>
                          <w:szCs w:val="18"/>
                          <w:lang w:val="fr-FR"/>
                        </w:rPr>
                        <w:t>Gaudines</w:t>
                      </w:r>
                      <w:proofErr w:type="spellEnd"/>
                    </w:p>
                    <w:p w:rsidR="00B90CFA" w:rsidRDefault="00B90CFA"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B90CFA" w:rsidRDefault="00B90CFA" w:rsidP="00460028">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rsidR="00B90CFA" w:rsidRDefault="00B90CFA" w:rsidP="00B534F2">
                      <w:pPr>
                        <w:autoSpaceDE w:val="0"/>
                        <w:autoSpaceDN w:val="0"/>
                        <w:adjustRightInd w:val="0"/>
                        <w:jc w:val="center"/>
                        <w:rPr>
                          <w:rFonts w:cs="Arial"/>
                          <w:color w:val="000000"/>
                          <w:sz w:val="18"/>
                          <w:szCs w:val="18"/>
                          <w:lang w:val="fr-FR"/>
                        </w:rPr>
                      </w:pPr>
                      <w:r w:rsidRPr="00BE0872">
                        <w:rPr>
                          <w:rFonts w:cs="Arial"/>
                          <w:color w:val="000000"/>
                          <w:sz w:val="20"/>
                          <w:szCs w:val="18"/>
                          <w:lang w:val="de-AT"/>
                        </w:rPr>
                        <w:t xml:space="preserve">e-mail:  </w:t>
                      </w:r>
                      <w:hyperlink r:id="rId10" w:history="1">
                        <w:r w:rsidRPr="00BE0872">
                          <w:rPr>
                            <w:rStyle w:val="Hyperlink"/>
                            <w:rFonts w:cs="Arial"/>
                            <w:sz w:val="20"/>
                            <w:szCs w:val="18"/>
                            <w:lang w:val="de-AT"/>
                          </w:rPr>
                          <w:t>contact@iala-aism.org</w:t>
                        </w:r>
                      </w:hyperlink>
                      <w:r w:rsidRPr="00BE0872">
                        <w:rPr>
                          <w:rFonts w:cs="Arial"/>
                          <w:color w:val="000000"/>
                          <w:sz w:val="20"/>
                          <w:szCs w:val="18"/>
                          <w:lang w:val="de-AT"/>
                        </w:rPr>
                        <w:t xml:space="preserve">       Internet:  </w:t>
                      </w:r>
                      <w:hyperlink r:id="rId11" w:history="1">
                        <w:r w:rsidRPr="00BE0872">
                          <w:rPr>
                            <w:rStyle w:val="Hyperlink"/>
                            <w:rFonts w:cs="Arial"/>
                            <w:sz w:val="20"/>
                            <w:szCs w:val="18"/>
                            <w:lang w:val="de-AT"/>
                          </w:rPr>
                          <w:t>www.iala-aism.org</w:t>
                        </w:r>
                      </w:hyperlink>
                    </w:p>
                  </w:txbxContent>
                </v:textbox>
              </v:shape>
            </w:pict>
          </mc:Fallback>
        </mc:AlternateContent>
      </w:r>
      <w:r>
        <w:rPr>
          <w:noProof/>
          <w:lang w:val="en-IE" w:eastAsia="en-IE"/>
        </w:rPr>
        <w:drawing>
          <wp:anchor distT="0" distB="0" distL="114300" distR="114300" simplePos="0" relativeHeight="251653632" behindDoc="0" locked="0" layoutInCell="1" allowOverlap="1" wp14:anchorId="09C4DC44" wp14:editId="2BB345E7">
            <wp:simplePos x="0" y="0"/>
            <wp:positionH relativeFrom="column">
              <wp:posOffset>2514600</wp:posOffset>
            </wp:positionH>
            <wp:positionV relativeFrom="paragraph">
              <wp:posOffset>4611370</wp:posOffset>
            </wp:positionV>
            <wp:extent cx="898525" cy="1236980"/>
            <wp:effectExtent l="0" t="0" r="0" b="1270"/>
            <wp:wrapNone/>
            <wp:docPr id="12"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pic:spPr>
                </pic:pic>
              </a:graphicData>
            </a:graphic>
            <wp14:sizeRelH relativeFrom="page">
              <wp14:pctWidth>0</wp14:pctWidth>
            </wp14:sizeRelH>
            <wp14:sizeRelV relativeFrom="page">
              <wp14:pctHeight>0</wp14:pctHeight>
            </wp14:sizeRelV>
          </wp:anchor>
        </w:drawing>
      </w:r>
      <w:r w:rsidR="00BC2898" w:rsidRPr="00371BEF">
        <w:br w:type="page"/>
      </w:r>
      <w:bookmarkStart w:id="2" w:name="_Toc216674835"/>
      <w:r w:rsidR="00BC2898" w:rsidRPr="00371BEF">
        <w:lastRenderedPageBreak/>
        <w:t>Document Revisions</w:t>
      </w:r>
      <w:bookmarkEnd w:id="1"/>
      <w:bookmarkEnd w:id="2"/>
    </w:p>
    <w:p w:rsidR="00BC2898" w:rsidRPr="00371BEF" w:rsidRDefault="00BC2898" w:rsidP="00EF1138">
      <w:pPr>
        <w:pStyle w:val="BodyText"/>
      </w:pPr>
      <w:r w:rsidRPr="00371BEF">
        <w:t>Revisions to the IALA Document are to be noted in the table prior to t</w:t>
      </w:r>
      <w:r>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BC2898" w:rsidRPr="00371BEF">
        <w:tc>
          <w:tcPr>
            <w:tcW w:w="1908" w:type="dxa"/>
          </w:tcPr>
          <w:p w:rsidR="00BC2898" w:rsidRPr="00371BEF" w:rsidRDefault="00BC2898" w:rsidP="00A163D8">
            <w:pPr>
              <w:spacing w:before="60" w:after="60"/>
              <w:jc w:val="center"/>
              <w:rPr>
                <w:rFonts w:cs="Arial"/>
                <w:b/>
                <w:bCs/>
              </w:rPr>
            </w:pPr>
            <w:r w:rsidRPr="00371BEF">
              <w:rPr>
                <w:rFonts w:cs="Arial"/>
                <w:b/>
                <w:bCs/>
              </w:rPr>
              <w:t>Date</w:t>
            </w:r>
          </w:p>
        </w:tc>
        <w:tc>
          <w:tcPr>
            <w:tcW w:w="3360" w:type="dxa"/>
          </w:tcPr>
          <w:p w:rsidR="00BC2898" w:rsidRPr="00371BEF" w:rsidRDefault="00BC2898" w:rsidP="00A163D8">
            <w:pPr>
              <w:spacing w:before="60" w:after="60"/>
              <w:jc w:val="center"/>
              <w:rPr>
                <w:rFonts w:cs="Arial"/>
                <w:b/>
                <w:bCs/>
              </w:rPr>
            </w:pPr>
            <w:r w:rsidRPr="00371BEF">
              <w:rPr>
                <w:rFonts w:cs="Arial"/>
                <w:b/>
                <w:bCs/>
              </w:rPr>
              <w:t>Page / Section Revised</w:t>
            </w:r>
          </w:p>
        </w:tc>
        <w:tc>
          <w:tcPr>
            <w:tcW w:w="4161" w:type="dxa"/>
          </w:tcPr>
          <w:p w:rsidR="00BC2898" w:rsidRPr="00371BEF" w:rsidRDefault="00BC2898" w:rsidP="00A163D8">
            <w:pPr>
              <w:spacing w:before="60" w:after="60"/>
              <w:jc w:val="center"/>
              <w:rPr>
                <w:rFonts w:cs="Arial"/>
                <w:b/>
                <w:bCs/>
              </w:rPr>
            </w:pPr>
            <w:r w:rsidRPr="00371BEF">
              <w:rPr>
                <w:rFonts w:cs="Arial"/>
                <w:b/>
                <w:bCs/>
              </w:rPr>
              <w:t>Requirement for Revision</w:t>
            </w:r>
          </w:p>
        </w:tc>
      </w:tr>
      <w:tr w:rsidR="00BC2898" w:rsidRPr="00371BEF" w:rsidTr="00B534F2">
        <w:trPr>
          <w:trHeight w:val="851"/>
        </w:trPr>
        <w:tc>
          <w:tcPr>
            <w:tcW w:w="1908" w:type="dxa"/>
            <w:vAlign w:val="center"/>
          </w:tcPr>
          <w:p w:rsidR="00BC2898" w:rsidRPr="00371BEF" w:rsidRDefault="003E706F" w:rsidP="00A163D8">
            <w:pPr>
              <w:spacing w:before="60" w:after="60"/>
              <w:rPr>
                <w:highlight w:val="yellow"/>
              </w:rPr>
            </w:pPr>
            <w:r w:rsidRPr="003805F0">
              <w:t>25 September 2013</w:t>
            </w:r>
          </w:p>
        </w:tc>
        <w:tc>
          <w:tcPr>
            <w:tcW w:w="3360" w:type="dxa"/>
            <w:vAlign w:val="center"/>
          </w:tcPr>
          <w:p w:rsidR="00BC2898" w:rsidRPr="00371BEF" w:rsidRDefault="00BC2898" w:rsidP="00A163D8">
            <w:pPr>
              <w:spacing w:before="60" w:after="60"/>
              <w:rPr>
                <w:highlight w:val="yellow"/>
              </w:rPr>
            </w:pPr>
          </w:p>
        </w:tc>
        <w:tc>
          <w:tcPr>
            <w:tcW w:w="4161" w:type="dxa"/>
            <w:vAlign w:val="center"/>
          </w:tcPr>
          <w:p w:rsidR="00BC2898" w:rsidRPr="00371BEF" w:rsidRDefault="003E706F" w:rsidP="00A163D8">
            <w:pPr>
              <w:spacing w:before="60" w:after="60"/>
            </w:pPr>
            <w:r>
              <w:t>As result of suggested changes from the workshop on producing an IALA S-100 Product Specification, June 2013</w:t>
            </w:r>
          </w:p>
        </w:tc>
      </w:tr>
      <w:tr w:rsidR="00BC2898" w:rsidRPr="00371BEF" w:rsidTr="00B534F2">
        <w:trPr>
          <w:trHeight w:val="851"/>
        </w:trPr>
        <w:tc>
          <w:tcPr>
            <w:tcW w:w="1908" w:type="dxa"/>
            <w:vAlign w:val="center"/>
          </w:tcPr>
          <w:p w:rsidR="00BC2898" w:rsidRDefault="00E75E55" w:rsidP="00A163D8">
            <w:pPr>
              <w:spacing w:before="60" w:after="60"/>
            </w:pPr>
            <w:r>
              <w:t>December</w:t>
            </w:r>
          </w:p>
          <w:p w:rsidR="00922782" w:rsidRPr="00371BEF" w:rsidRDefault="00922782" w:rsidP="00A163D8">
            <w:pPr>
              <w:spacing w:before="60" w:after="60"/>
            </w:pPr>
            <w:r>
              <w:t>2015</w:t>
            </w:r>
          </w:p>
        </w:tc>
        <w:tc>
          <w:tcPr>
            <w:tcW w:w="3360" w:type="dxa"/>
            <w:vAlign w:val="center"/>
          </w:tcPr>
          <w:p w:rsidR="005D60A4" w:rsidRDefault="00E75E55" w:rsidP="005D60A4">
            <w:pPr>
              <w:spacing w:before="60" w:after="60"/>
              <w:rPr>
                <w:ins w:id="3" w:author="Seamus Doyle" w:date="2015-10-31T15:51:00Z"/>
              </w:rPr>
            </w:pPr>
            <w:r>
              <w:t>Chapter 6</w:t>
            </w:r>
          </w:p>
          <w:p w:rsidR="005D60A4" w:rsidRPr="005D60A4" w:rsidRDefault="005D60A4" w:rsidP="005D60A4">
            <w:pPr>
              <w:spacing w:before="60" w:after="60"/>
              <w:rPr>
                <w:ins w:id="4" w:author="Seamus Doyle" w:date="2015-10-31T15:51:00Z"/>
              </w:rPr>
            </w:pPr>
            <w:ins w:id="5" w:author="Seamus Doyle" w:date="2015-10-31T15:51:00Z">
              <w:r w:rsidRPr="005D60A4">
                <w:rPr>
                  <w:lang w:val="en-US"/>
                </w:rPr>
                <w:t>Is this edition 2 after edition 1 in Sept 2013</w:t>
              </w:r>
            </w:ins>
          </w:p>
          <w:p w:rsidR="005D60A4" w:rsidRPr="00371BEF" w:rsidRDefault="005D60A4" w:rsidP="00A163D8">
            <w:pPr>
              <w:spacing w:before="60" w:after="60"/>
            </w:pPr>
          </w:p>
        </w:tc>
        <w:tc>
          <w:tcPr>
            <w:tcW w:w="4161" w:type="dxa"/>
            <w:vAlign w:val="center"/>
          </w:tcPr>
          <w:p w:rsidR="00BC2898" w:rsidRPr="00371BEF" w:rsidRDefault="00E75E55" w:rsidP="00E75E55">
            <w:pPr>
              <w:spacing w:before="60" w:after="60"/>
            </w:pPr>
            <w:r>
              <w:t>Changes</w:t>
            </w:r>
            <w:r w:rsidR="00922782">
              <w:t xml:space="preserve"> to reflect </w:t>
            </w:r>
            <w:r>
              <w:t>developments</w:t>
            </w:r>
            <w:r w:rsidR="00922782">
              <w:t xml:space="preserve"> in terminology and approach</w:t>
            </w:r>
            <w:r>
              <w:t xml:space="preserve">. </w:t>
            </w:r>
            <w:r w:rsidRPr="00E75E55">
              <w:t>Amended procedures for submission of product specifications</w:t>
            </w:r>
          </w:p>
        </w:tc>
      </w:tr>
      <w:tr w:rsidR="00BC2898" w:rsidRPr="00371BEF" w:rsidTr="00B534F2">
        <w:trPr>
          <w:trHeight w:val="851"/>
        </w:trPr>
        <w:tc>
          <w:tcPr>
            <w:tcW w:w="1908" w:type="dxa"/>
            <w:vAlign w:val="center"/>
          </w:tcPr>
          <w:p w:rsidR="00BC2898" w:rsidRPr="00371BEF" w:rsidRDefault="00BC2898" w:rsidP="00A163D8">
            <w:pPr>
              <w:spacing w:before="60" w:after="60"/>
            </w:pPr>
          </w:p>
        </w:tc>
        <w:tc>
          <w:tcPr>
            <w:tcW w:w="3360" w:type="dxa"/>
            <w:vAlign w:val="center"/>
          </w:tcPr>
          <w:p w:rsidR="00BC2898" w:rsidRPr="00371BEF" w:rsidRDefault="00BC2898" w:rsidP="00A163D8">
            <w:pPr>
              <w:spacing w:before="60" w:after="60"/>
            </w:pPr>
          </w:p>
        </w:tc>
        <w:tc>
          <w:tcPr>
            <w:tcW w:w="4161" w:type="dxa"/>
            <w:vAlign w:val="center"/>
          </w:tcPr>
          <w:p w:rsidR="00BC2898" w:rsidRPr="00371BEF" w:rsidRDefault="00BC2898" w:rsidP="00A163D8">
            <w:pPr>
              <w:spacing w:before="60" w:after="60"/>
            </w:pPr>
          </w:p>
        </w:tc>
      </w:tr>
      <w:tr w:rsidR="00BC2898" w:rsidRPr="00371BEF" w:rsidTr="00B534F2">
        <w:trPr>
          <w:trHeight w:val="851"/>
        </w:trPr>
        <w:tc>
          <w:tcPr>
            <w:tcW w:w="1908" w:type="dxa"/>
            <w:vAlign w:val="center"/>
          </w:tcPr>
          <w:p w:rsidR="00BC2898" w:rsidRPr="00371BEF" w:rsidRDefault="00BC2898" w:rsidP="00A163D8">
            <w:pPr>
              <w:spacing w:before="60" w:after="60"/>
            </w:pPr>
          </w:p>
        </w:tc>
        <w:tc>
          <w:tcPr>
            <w:tcW w:w="3360" w:type="dxa"/>
            <w:vAlign w:val="center"/>
          </w:tcPr>
          <w:p w:rsidR="00BC2898" w:rsidRPr="00371BEF" w:rsidRDefault="00BC2898" w:rsidP="00A163D8">
            <w:pPr>
              <w:spacing w:before="60" w:after="60"/>
            </w:pPr>
          </w:p>
        </w:tc>
        <w:tc>
          <w:tcPr>
            <w:tcW w:w="4161" w:type="dxa"/>
            <w:vAlign w:val="center"/>
          </w:tcPr>
          <w:p w:rsidR="00BC2898" w:rsidRPr="00371BEF" w:rsidRDefault="00BC2898" w:rsidP="00A163D8">
            <w:pPr>
              <w:spacing w:before="60" w:after="60"/>
            </w:pPr>
          </w:p>
        </w:tc>
      </w:tr>
      <w:tr w:rsidR="00BC2898" w:rsidRPr="00371BEF" w:rsidTr="00B534F2">
        <w:trPr>
          <w:trHeight w:val="851"/>
        </w:trPr>
        <w:tc>
          <w:tcPr>
            <w:tcW w:w="1908" w:type="dxa"/>
            <w:vAlign w:val="center"/>
          </w:tcPr>
          <w:p w:rsidR="00BC2898" w:rsidRPr="00371BEF" w:rsidRDefault="00BC2898" w:rsidP="00A163D8">
            <w:pPr>
              <w:spacing w:before="60" w:after="60"/>
            </w:pPr>
          </w:p>
        </w:tc>
        <w:tc>
          <w:tcPr>
            <w:tcW w:w="3360" w:type="dxa"/>
            <w:vAlign w:val="center"/>
          </w:tcPr>
          <w:p w:rsidR="00BC2898" w:rsidRPr="00371BEF" w:rsidRDefault="00BC2898" w:rsidP="00A163D8">
            <w:pPr>
              <w:spacing w:before="60" w:after="60"/>
            </w:pPr>
          </w:p>
        </w:tc>
        <w:tc>
          <w:tcPr>
            <w:tcW w:w="4161" w:type="dxa"/>
            <w:vAlign w:val="center"/>
          </w:tcPr>
          <w:p w:rsidR="00BC2898" w:rsidRPr="00371BEF" w:rsidRDefault="00BC2898" w:rsidP="00A163D8">
            <w:pPr>
              <w:spacing w:before="60" w:after="60"/>
            </w:pPr>
          </w:p>
        </w:tc>
      </w:tr>
      <w:tr w:rsidR="00BC2898" w:rsidRPr="00371BEF" w:rsidTr="00B534F2">
        <w:trPr>
          <w:trHeight w:val="851"/>
        </w:trPr>
        <w:tc>
          <w:tcPr>
            <w:tcW w:w="1908" w:type="dxa"/>
            <w:vAlign w:val="center"/>
          </w:tcPr>
          <w:p w:rsidR="00BC2898" w:rsidRPr="00371BEF" w:rsidRDefault="00BC2898" w:rsidP="00A163D8">
            <w:pPr>
              <w:spacing w:before="60" w:after="60"/>
            </w:pPr>
          </w:p>
        </w:tc>
        <w:tc>
          <w:tcPr>
            <w:tcW w:w="3360" w:type="dxa"/>
            <w:vAlign w:val="center"/>
          </w:tcPr>
          <w:p w:rsidR="00BC2898" w:rsidRPr="00371BEF" w:rsidRDefault="00BC2898" w:rsidP="00A163D8">
            <w:pPr>
              <w:spacing w:before="60" w:after="60"/>
            </w:pPr>
          </w:p>
        </w:tc>
        <w:tc>
          <w:tcPr>
            <w:tcW w:w="4161" w:type="dxa"/>
            <w:vAlign w:val="center"/>
          </w:tcPr>
          <w:p w:rsidR="00BC2898" w:rsidRPr="00371BEF" w:rsidRDefault="00BC2898" w:rsidP="00A163D8">
            <w:pPr>
              <w:spacing w:before="60" w:after="60"/>
            </w:pPr>
          </w:p>
        </w:tc>
      </w:tr>
    </w:tbl>
    <w:p w:rsidR="00BC2898" w:rsidRPr="00371BEF" w:rsidRDefault="00BC2898" w:rsidP="003F4965">
      <w:pPr>
        <w:pStyle w:val="Title"/>
      </w:pPr>
      <w:r w:rsidRPr="00371BEF">
        <w:br w:type="page"/>
      </w:r>
      <w:bookmarkStart w:id="6" w:name="_Toc216674836"/>
      <w:bookmarkStart w:id="7" w:name="_Toc433800361"/>
      <w:r w:rsidRPr="00371BEF">
        <w:lastRenderedPageBreak/>
        <w:t>Table of Contents</w:t>
      </w:r>
      <w:bookmarkEnd w:id="6"/>
      <w:bookmarkEnd w:id="7"/>
    </w:p>
    <w:p w:rsidR="00243509" w:rsidRDefault="00243509">
      <w:pPr>
        <w:pStyle w:val="TOC1"/>
        <w:rPr>
          <w:rFonts w:asciiTheme="minorHAnsi" w:eastAsiaTheme="minorEastAsia" w:hAnsiTheme="minorHAnsi" w:cstheme="minorBidi"/>
          <w:lang w:val="en-GB" w:eastAsia="en-GB"/>
        </w:rPr>
      </w:pPr>
      <w:r>
        <w:rPr>
          <w:rFonts w:ascii="Calibri" w:hAnsi="Calibri"/>
          <w:b/>
          <w:bCs/>
          <w:caps/>
          <w:sz w:val="24"/>
          <w:szCs w:val="24"/>
          <w:lang w:eastAsia="en-US"/>
        </w:rPr>
        <w:fldChar w:fldCharType="begin"/>
      </w:r>
      <w:r>
        <w:rPr>
          <w:rFonts w:ascii="Calibri" w:hAnsi="Calibri"/>
          <w:b/>
          <w:bCs/>
          <w:caps/>
          <w:sz w:val="24"/>
          <w:szCs w:val="24"/>
          <w:lang w:eastAsia="en-US"/>
        </w:rPr>
        <w:instrText xml:space="preserve"> TOC \o "2-3" \h \z \t "Kop 1;1;Annex;1;Titel;1" </w:instrText>
      </w:r>
      <w:r>
        <w:rPr>
          <w:rFonts w:ascii="Calibri" w:hAnsi="Calibri"/>
          <w:b/>
          <w:bCs/>
          <w:caps/>
          <w:sz w:val="24"/>
          <w:szCs w:val="24"/>
          <w:lang w:eastAsia="en-US"/>
        </w:rPr>
        <w:fldChar w:fldCharType="separate"/>
      </w:r>
      <w:hyperlink w:anchor="_Toc433800360" w:history="1">
        <w:r w:rsidRPr="00631905">
          <w:rPr>
            <w:rStyle w:val="Hyperlink"/>
          </w:rPr>
          <w:t>Document Revisions</w:t>
        </w:r>
        <w:r>
          <w:rPr>
            <w:webHidden/>
          </w:rPr>
          <w:tab/>
        </w:r>
        <w:r>
          <w:rPr>
            <w:webHidden/>
          </w:rPr>
          <w:fldChar w:fldCharType="begin"/>
        </w:r>
        <w:r>
          <w:rPr>
            <w:webHidden/>
          </w:rPr>
          <w:instrText xml:space="preserve"> PAGEREF _Toc433800360 \h </w:instrText>
        </w:r>
        <w:r>
          <w:rPr>
            <w:webHidden/>
          </w:rPr>
        </w:r>
        <w:r>
          <w:rPr>
            <w:webHidden/>
          </w:rPr>
          <w:fldChar w:fldCharType="separate"/>
        </w:r>
        <w:r>
          <w:rPr>
            <w:webHidden/>
          </w:rPr>
          <w:t>1</w:t>
        </w:r>
        <w:r>
          <w:rPr>
            <w:webHidden/>
          </w:rPr>
          <w:fldChar w:fldCharType="end"/>
        </w:r>
      </w:hyperlink>
    </w:p>
    <w:p w:rsidR="00243509" w:rsidRDefault="002757D1">
      <w:pPr>
        <w:pStyle w:val="TOC1"/>
        <w:rPr>
          <w:rFonts w:asciiTheme="minorHAnsi" w:eastAsiaTheme="minorEastAsia" w:hAnsiTheme="minorHAnsi" w:cstheme="minorBidi"/>
          <w:lang w:val="en-GB" w:eastAsia="en-GB"/>
        </w:rPr>
      </w:pPr>
      <w:hyperlink w:anchor="_Toc433800361" w:history="1">
        <w:r w:rsidR="00243509" w:rsidRPr="00631905">
          <w:rPr>
            <w:rStyle w:val="Hyperlink"/>
          </w:rPr>
          <w:t>Table of Contents</w:t>
        </w:r>
        <w:r w:rsidR="00243509">
          <w:rPr>
            <w:webHidden/>
          </w:rPr>
          <w:tab/>
        </w:r>
        <w:r w:rsidR="00243509">
          <w:rPr>
            <w:webHidden/>
          </w:rPr>
          <w:fldChar w:fldCharType="begin"/>
        </w:r>
        <w:r w:rsidR="00243509">
          <w:rPr>
            <w:webHidden/>
          </w:rPr>
          <w:instrText xml:space="preserve"> PAGEREF _Toc433800361 \h </w:instrText>
        </w:r>
        <w:r w:rsidR="00243509">
          <w:rPr>
            <w:webHidden/>
          </w:rPr>
        </w:r>
        <w:r w:rsidR="00243509">
          <w:rPr>
            <w:webHidden/>
          </w:rPr>
          <w:fldChar w:fldCharType="separate"/>
        </w:r>
        <w:r w:rsidR="00243509">
          <w:rPr>
            <w:webHidden/>
          </w:rPr>
          <w:t>3</w:t>
        </w:r>
        <w:r w:rsidR="00243509">
          <w:rPr>
            <w:webHidden/>
          </w:rPr>
          <w:fldChar w:fldCharType="end"/>
        </w:r>
      </w:hyperlink>
    </w:p>
    <w:p w:rsidR="00243509" w:rsidRDefault="002757D1">
      <w:pPr>
        <w:pStyle w:val="TOC1"/>
        <w:rPr>
          <w:rFonts w:asciiTheme="minorHAnsi" w:eastAsiaTheme="minorEastAsia" w:hAnsiTheme="minorHAnsi" w:cstheme="minorBidi"/>
          <w:lang w:val="en-GB" w:eastAsia="en-GB"/>
        </w:rPr>
      </w:pPr>
      <w:hyperlink w:anchor="_Toc433800362" w:history="1">
        <w:r w:rsidR="00243509" w:rsidRPr="00631905">
          <w:rPr>
            <w:rStyle w:val="Hyperlink"/>
          </w:rPr>
          <w:t>Index of Tables</w:t>
        </w:r>
        <w:r w:rsidR="00243509">
          <w:rPr>
            <w:webHidden/>
          </w:rPr>
          <w:tab/>
        </w:r>
        <w:r w:rsidR="00243509">
          <w:rPr>
            <w:webHidden/>
          </w:rPr>
          <w:fldChar w:fldCharType="begin"/>
        </w:r>
        <w:r w:rsidR="00243509">
          <w:rPr>
            <w:webHidden/>
          </w:rPr>
          <w:instrText xml:space="preserve"> PAGEREF _Toc433800362 \h </w:instrText>
        </w:r>
        <w:r w:rsidR="00243509">
          <w:rPr>
            <w:webHidden/>
          </w:rPr>
        </w:r>
        <w:r w:rsidR="00243509">
          <w:rPr>
            <w:webHidden/>
          </w:rPr>
          <w:fldChar w:fldCharType="separate"/>
        </w:r>
        <w:r w:rsidR="00243509">
          <w:rPr>
            <w:webHidden/>
          </w:rPr>
          <w:t>4</w:t>
        </w:r>
        <w:r w:rsidR="00243509">
          <w:rPr>
            <w:webHidden/>
          </w:rPr>
          <w:fldChar w:fldCharType="end"/>
        </w:r>
      </w:hyperlink>
    </w:p>
    <w:p w:rsidR="00243509" w:rsidRDefault="002757D1">
      <w:pPr>
        <w:pStyle w:val="TOC1"/>
        <w:rPr>
          <w:rFonts w:asciiTheme="minorHAnsi" w:eastAsiaTheme="minorEastAsia" w:hAnsiTheme="minorHAnsi" w:cstheme="minorBidi"/>
          <w:lang w:val="en-GB" w:eastAsia="en-GB"/>
        </w:rPr>
      </w:pPr>
      <w:hyperlink w:anchor="_Toc433800363" w:history="1">
        <w:r w:rsidR="00243509" w:rsidRPr="00631905">
          <w:rPr>
            <w:rStyle w:val="Hyperlink"/>
          </w:rPr>
          <w:t>Index of Figures</w:t>
        </w:r>
        <w:r w:rsidR="00243509">
          <w:rPr>
            <w:webHidden/>
          </w:rPr>
          <w:tab/>
        </w:r>
        <w:r w:rsidR="00243509">
          <w:rPr>
            <w:webHidden/>
          </w:rPr>
          <w:fldChar w:fldCharType="begin"/>
        </w:r>
        <w:r w:rsidR="00243509">
          <w:rPr>
            <w:webHidden/>
          </w:rPr>
          <w:instrText xml:space="preserve"> PAGEREF _Toc433800363 \h </w:instrText>
        </w:r>
        <w:r w:rsidR="00243509">
          <w:rPr>
            <w:webHidden/>
          </w:rPr>
        </w:r>
        <w:r w:rsidR="00243509">
          <w:rPr>
            <w:webHidden/>
          </w:rPr>
          <w:fldChar w:fldCharType="separate"/>
        </w:r>
        <w:r w:rsidR="00243509">
          <w:rPr>
            <w:webHidden/>
          </w:rPr>
          <w:t>4</w:t>
        </w:r>
        <w:r w:rsidR="00243509">
          <w:rPr>
            <w:webHidden/>
          </w:rPr>
          <w:fldChar w:fldCharType="end"/>
        </w:r>
      </w:hyperlink>
    </w:p>
    <w:p w:rsidR="00243509" w:rsidRDefault="002757D1">
      <w:pPr>
        <w:pStyle w:val="TOC1"/>
        <w:rPr>
          <w:rFonts w:asciiTheme="minorHAnsi" w:eastAsiaTheme="minorEastAsia" w:hAnsiTheme="minorHAnsi" w:cstheme="minorBidi"/>
          <w:lang w:val="en-GB" w:eastAsia="en-GB"/>
        </w:rPr>
      </w:pPr>
      <w:hyperlink w:anchor="_Toc433800364" w:history="1">
        <w:r w:rsidR="00243509" w:rsidRPr="00631905">
          <w:rPr>
            <w:rStyle w:val="Hyperlink"/>
          </w:rPr>
          <w:t>Procedures for the Management of the IALA Domains under the IHO Registry</w:t>
        </w:r>
        <w:r w:rsidR="00243509">
          <w:rPr>
            <w:webHidden/>
          </w:rPr>
          <w:tab/>
        </w:r>
        <w:r w:rsidR="00243509">
          <w:rPr>
            <w:webHidden/>
          </w:rPr>
          <w:fldChar w:fldCharType="begin"/>
        </w:r>
        <w:r w:rsidR="00243509">
          <w:rPr>
            <w:webHidden/>
          </w:rPr>
          <w:instrText xml:space="preserve"> PAGEREF _Toc433800364 \h </w:instrText>
        </w:r>
        <w:r w:rsidR="00243509">
          <w:rPr>
            <w:webHidden/>
          </w:rPr>
        </w:r>
        <w:r w:rsidR="00243509">
          <w:rPr>
            <w:webHidden/>
          </w:rPr>
          <w:fldChar w:fldCharType="separate"/>
        </w:r>
        <w:r w:rsidR="00243509">
          <w:rPr>
            <w:webHidden/>
          </w:rPr>
          <w:t>5</w:t>
        </w:r>
        <w:r w:rsidR="00243509">
          <w:rPr>
            <w:webHidden/>
          </w:rPr>
          <w:fldChar w:fldCharType="end"/>
        </w:r>
      </w:hyperlink>
    </w:p>
    <w:p w:rsidR="00243509" w:rsidRDefault="002757D1">
      <w:pPr>
        <w:pStyle w:val="TOC1"/>
        <w:rPr>
          <w:rFonts w:asciiTheme="minorHAnsi" w:eastAsiaTheme="minorEastAsia" w:hAnsiTheme="minorHAnsi" w:cstheme="minorBidi"/>
          <w:lang w:val="en-GB" w:eastAsia="en-GB"/>
        </w:rPr>
      </w:pPr>
      <w:hyperlink w:anchor="_Toc433800365" w:history="1">
        <w:r w:rsidR="00243509" w:rsidRPr="00631905">
          <w:rPr>
            <w:rStyle w:val="Hyperlink"/>
          </w:rPr>
          <w:t>1</w:t>
        </w:r>
        <w:r w:rsidR="00243509">
          <w:rPr>
            <w:rFonts w:asciiTheme="minorHAnsi" w:eastAsiaTheme="minorEastAsia" w:hAnsiTheme="minorHAnsi" w:cstheme="minorBidi"/>
            <w:lang w:val="en-GB" w:eastAsia="en-GB"/>
          </w:rPr>
          <w:tab/>
        </w:r>
        <w:r w:rsidR="00243509" w:rsidRPr="00631905">
          <w:rPr>
            <w:rStyle w:val="Hyperlink"/>
          </w:rPr>
          <w:t>Introduction</w:t>
        </w:r>
        <w:r w:rsidR="00243509">
          <w:rPr>
            <w:webHidden/>
          </w:rPr>
          <w:tab/>
        </w:r>
        <w:r w:rsidR="00243509">
          <w:rPr>
            <w:webHidden/>
          </w:rPr>
          <w:fldChar w:fldCharType="begin"/>
        </w:r>
        <w:r w:rsidR="00243509">
          <w:rPr>
            <w:webHidden/>
          </w:rPr>
          <w:instrText xml:space="preserve"> PAGEREF _Toc433800365 \h </w:instrText>
        </w:r>
        <w:r w:rsidR="00243509">
          <w:rPr>
            <w:webHidden/>
          </w:rPr>
        </w:r>
        <w:r w:rsidR="00243509">
          <w:rPr>
            <w:webHidden/>
          </w:rPr>
          <w:fldChar w:fldCharType="separate"/>
        </w:r>
        <w:r w:rsidR="00243509">
          <w:rPr>
            <w:webHidden/>
          </w:rPr>
          <w:t>5</w:t>
        </w:r>
        <w:r w:rsidR="00243509">
          <w:rPr>
            <w:webHidden/>
          </w:rPr>
          <w:fldChar w:fldCharType="end"/>
        </w:r>
      </w:hyperlink>
    </w:p>
    <w:p w:rsidR="00243509" w:rsidRDefault="002757D1">
      <w:pPr>
        <w:pStyle w:val="TOC1"/>
        <w:rPr>
          <w:rFonts w:asciiTheme="minorHAnsi" w:eastAsiaTheme="minorEastAsia" w:hAnsiTheme="minorHAnsi" w:cstheme="minorBidi"/>
          <w:lang w:val="en-GB" w:eastAsia="en-GB"/>
        </w:rPr>
      </w:pPr>
      <w:hyperlink w:anchor="_Toc433800366" w:history="1">
        <w:r w:rsidR="00243509" w:rsidRPr="00631905">
          <w:rPr>
            <w:rStyle w:val="Hyperlink"/>
          </w:rPr>
          <w:t>2</w:t>
        </w:r>
        <w:r w:rsidR="00243509">
          <w:rPr>
            <w:rFonts w:asciiTheme="minorHAnsi" w:eastAsiaTheme="minorEastAsia" w:hAnsiTheme="minorHAnsi" w:cstheme="minorBidi"/>
            <w:lang w:val="en-GB" w:eastAsia="en-GB"/>
          </w:rPr>
          <w:tab/>
        </w:r>
        <w:r w:rsidR="00243509" w:rsidRPr="00631905">
          <w:rPr>
            <w:rStyle w:val="Hyperlink"/>
          </w:rPr>
          <w:t>Background</w:t>
        </w:r>
        <w:r w:rsidR="00243509">
          <w:rPr>
            <w:webHidden/>
          </w:rPr>
          <w:tab/>
        </w:r>
        <w:r w:rsidR="00243509">
          <w:rPr>
            <w:webHidden/>
          </w:rPr>
          <w:fldChar w:fldCharType="begin"/>
        </w:r>
        <w:r w:rsidR="00243509">
          <w:rPr>
            <w:webHidden/>
          </w:rPr>
          <w:instrText xml:space="preserve"> PAGEREF _Toc433800366 \h </w:instrText>
        </w:r>
        <w:r w:rsidR="00243509">
          <w:rPr>
            <w:webHidden/>
          </w:rPr>
        </w:r>
        <w:r w:rsidR="00243509">
          <w:rPr>
            <w:webHidden/>
          </w:rPr>
          <w:fldChar w:fldCharType="separate"/>
        </w:r>
        <w:r w:rsidR="00243509">
          <w:rPr>
            <w:webHidden/>
          </w:rPr>
          <w:t>5</w:t>
        </w:r>
        <w:r w:rsidR="00243509">
          <w:rPr>
            <w:webHidden/>
          </w:rPr>
          <w:fldChar w:fldCharType="end"/>
        </w:r>
      </w:hyperlink>
    </w:p>
    <w:p w:rsidR="00243509" w:rsidRDefault="002757D1">
      <w:pPr>
        <w:pStyle w:val="TOC1"/>
        <w:rPr>
          <w:rFonts w:asciiTheme="minorHAnsi" w:eastAsiaTheme="minorEastAsia" w:hAnsiTheme="minorHAnsi" w:cstheme="minorBidi"/>
          <w:lang w:val="en-GB" w:eastAsia="en-GB"/>
        </w:rPr>
      </w:pPr>
      <w:hyperlink w:anchor="_Toc433800367" w:history="1">
        <w:r w:rsidR="00243509" w:rsidRPr="00631905">
          <w:rPr>
            <w:rStyle w:val="Hyperlink"/>
          </w:rPr>
          <w:t>3</w:t>
        </w:r>
        <w:r w:rsidR="00243509">
          <w:rPr>
            <w:rFonts w:asciiTheme="minorHAnsi" w:eastAsiaTheme="minorEastAsia" w:hAnsiTheme="minorHAnsi" w:cstheme="minorBidi"/>
            <w:lang w:val="en-GB" w:eastAsia="en-GB"/>
          </w:rPr>
          <w:tab/>
        </w:r>
        <w:r w:rsidR="00243509" w:rsidRPr="00631905">
          <w:rPr>
            <w:rStyle w:val="Hyperlink"/>
          </w:rPr>
          <w:t>Scope</w:t>
        </w:r>
        <w:r w:rsidR="00243509">
          <w:rPr>
            <w:webHidden/>
          </w:rPr>
          <w:tab/>
        </w:r>
        <w:r w:rsidR="00243509">
          <w:rPr>
            <w:webHidden/>
          </w:rPr>
          <w:fldChar w:fldCharType="begin"/>
        </w:r>
        <w:r w:rsidR="00243509">
          <w:rPr>
            <w:webHidden/>
          </w:rPr>
          <w:instrText xml:space="preserve"> PAGEREF _Toc433800367 \h </w:instrText>
        </w:r>
        <w:r w:rsidR="00243509">
          <w:rPr>
            <w:webHidden/>
          </w:rPr>
        </w:r>
        <w:r w:rsidR="00243509">
          <w:rPr>
            <w:webHidden/>
          </w:rPr>
          <w:fldChar w:fldCharType="separate"/>
        </w:r>
        <w:r w:rsidR="00243509">
          <w:rPr>
            <w:webHidden/>
          </w:rPr>
          <w:t>6</w:t>
        </w:r>
        <w:r w:rsidR="00243509">
          <w:rPr>
            <w:webHidden/>
          </w:rPr>
          <w:fldChar w:fldCharType="end"/>
        </w:r>
      </w:hyperlink>
    </w:p>
    <w:p w:rsidR="00243509" w:rsidRDefault="002757D1">
      <w:pPr>
        <w:pStyle w:val="TOC1"/>
        <w:rPr>
          <w:rFonts w:asciiTheme="minorHAnsi" w:eastAsiaTheme="minorEastAsia" w:hAnsiTheme="minorHAnsi" w:cstheme="minorBidi"/>
          <w:lang w:val="en-GB" w:eastAsia="en-GB"/>
        </w:rPr>
      </w:pPr>
      <w:hyperlink w:anchor="_Toc433800368" w:history="1">
        <w:r w:rsidR="00243509" w:rsidRPr="00631905">
          <w:rPr>
            <w:rStyle w:val="Hyperlink"/>
          </w:rPr>
          <w:t>4</w:t>
        </w:r>
        <w:r w:rsidR="00243509">
          <w:rPr>
            <w:rFonts w:asciiTheme="minorHAnsi" w:eastAsiaTheme="minorEastAsia" w:hAnsiTheme="minorHAnsi" w:cstheme="minorBidi"/>
            <w:lang w:val="en-GB" w:eastAsia="en-GB"/>
          </w:rPr>
          <w:tab/>
        </w:r>
        <w:r w:rsidR="00243509" w:rsidRPr="00631905">
          <w:rPr>
            <w:rStyle w:val="Hyperlink"/>
          </w:rPr>
          <w:t>The IALA Domains</w:t>
        </w:r>
        <w:r w:rsidR="00243509">
          <w:rPr>
            <w:webHidden/>
          </w:rPr>
          <w:tab/>
        </w:r>
        <w:r w:rsidR="00243509">
          <w:rPr>
            <w:webHidden/>
          </w:rPr>
          <w:fldChar w:fldCharType="begin"/>
        </w:r>
        <w:r w:rsidR="00243509">
          <w:rPr>
            <w:webHidden/>
          </w:rPr>
          <w:instrText xml:space="preserve"> PAGEREF _Toc433800368 \h </w:instrText>
        </w:r>
        <w:r w:rsidR="00243509">
          <w:rPr>
            <w:webHidden/>
          </w:rPr>
        </w:r>
        <w:r w:rsidR="00243509">
          <w:rPr>
            <w:webHidden/>
          </w:rPr>
          <w:fldChar w:fldCharType="separate"/>
        </w:r>
        <w:r w:rsidR="00243509">
          <w:rPr>
            <w:webHidden/>
          </w:rPr>
          <w:t>6</w:t>
        </w:r>
        <w:r w:rsidR="00243509">
          <w:rPr>
            <w:webHidden/>
          </w:rPr>
          <w:fldChar w:fldCharType="end"/>
        </w:r>
      </w:hyperlink>
    </w:p>
    <w:p w:rsidR="00243509" w:rsidRDefault="002757D1">
      <w:pPr>
        <w:pStyle w:val="TOC2"/>
        <w:tabs>
          <w:tab w:val="left" w:pos="1418"/>
        </w:tabs>
        <w:rPr>
          <w:rFonts w:asciiTheme="minorHAnsi" w:eastAsiaTheme="minorEastAsia" w:hAnsiTheme="minorHAnsi" w:cstheme="minorBidi"/>
          <w:sz w:val="22"/>
          <w:szCs w:val="22"/>
          <w:lang w:val="en-GB" w:eastAsia="en-GB"/>
        </w:rPr>
      </w:pPr>
      <w:hyperlink w:anchor="_Toc433800369" w:history="1">
        <w:r w:rsidR="00243509" w:rsidRPr="00631905">
          <w:rPr>
            <w:rStyle w:val="Hyperlink"/>
          </w:rPr>
          <w:t>4.1</w:t>
        </w:r>
        <w:r w:rsidR="00243509">
          <w:rPr>
            <w:rFonts w:asciiTheme="minorHAnsi" w:eastAsiaTheme="minorEastAsia" w:hAnsiTheme="minorHAnsi" w:cstheme="minorBidi"/>
            <w:sz w:val="22"/>
            <w:szCs w:val="22"/>
            <w:lang w:val="en-GB" w:eastAsia="en-GB"/>
          </w:rPr>
          <w:tab/>
        </w:r>
        <w:r w:rsidR="00243509" w:rsidRPr="00631905">
          <w:rPr>
            <w:rStyle w:val="Hyperlink"/>
          </w:rPr>
          <w:t>Product Specification Register:</w:t>
        </w:r>
        <w:r w:rsidR="00243509">
          <w:rPr>
            <w:webHidden/>
          </w:rPr>
          <w:tab/>
        </w:r>
        <w:r w:rsidR="00243509">
          <w:rPr>
            <w:webHidden/>
          </w:rPr>
          <w:fldChar w:fldCharType="begin"/>
        </w:r>
        <w:r w:rsidR="00243509">
          <w:rPr>
            <w:webHidden/>
          </w:rPr>
          <w:instrText xml:space="preserve"> PAGEREF _Toc433800369 \h </w:instrText>
        </w:r>
        <w:r w:rsidR="00243509">
          <w:rPr>
            <w:webHidden/>
          </w:rPr>
        </w:r>
        <w:r w:rsidR="00243509">
          <w:rPr>
            <w:webHidden/>
          </w:rPr>
          <w:fldChar w:fldCharType="separate"/>
        </w:r>
        <w:r w:rsidR="00243509">
          <w:rPr>
            <w:webHidden/>
          </w:rPr>
          <w:t>6</w:t>
        </w:r>
        <w:r w:rsidR="00243509">
          <w:rPr>
            <w:webHidden/>
          </w:rPr>
          <w:fldChar w:fldCharType="end"/>
        </w:r>
      </w:hyperlink>
    </w:p>
    <w:p w:rsidR="00243509" w:rsidRDefault="002757D1">
      <w:pPr>
        <w:pStyle w:val="TOC2"/>
        <w:tabs>
          <w:tab w:val="left" w:pos="1418"/>
        </w:tabs>
        <w:rPr>
          <w:rFonts w:asciiTheme="minorHAnsi" w:eastAsiaTheme="minorEastAsia" w:hAnsiTheme="minorHAnsi" w:cstheme="minorBidi"/>
          <w:sz w:val="22"/>
          <w:szCs w:val="22"/>
          <w:lang w:val="en-GB" w:eastAsia="en-GB"/>
        </w:rPr>
      </w:pPr>
      <w:hyperlink w:anchor="_Toc433800370" w:history="1">
        <w:r w:rsidR="00243509" w:rsidRPr="00631905">
          <w:rPr>
            <w:rStyle w:val="Hyperlink"/>
          </w:rPr>
          <w:t>4.2</w:t>
        </w:r>
        <w:r w:rsidR="00243509">
          <w:rPr>
            <w:rFonts w:asciiTheme="minorHAnsi" w:eastAsiaTheme="minorEastAsia" w:hAnsiTheme="minorHAnsi" w:cstheme="minorBidi"/>
            <w:sz w:val="22"/>
            <w:szCs w:val="22"/>
            <w:lang w:val="en-GB" w:eastAsia="en-GB"/>
          </w:rPr>
          <w:tab/>
        </w:r>
        <w:r w:rsidR="00243509" w:rsidRPr="00631905">
          <w:rPr>
            <w:rStyle w:val="Hyperlink"/>
          </w:rPr>
          <w:t>Portrayal Register:</w:t>
        </w:r>
        <w:r w:rsidR="00243509">
          <w:rPr>
            <w:webHidden/>
          </w:rPr>
          <w:tab/>
        </w:r>
        <w:r w:rsidR="00243509">
          <w:rPr>
            <w:webHidden/>
          </w:rPr>
          <w:fldChar w:fldCharType="begin"/>
        </w:r>
        <w:r w:rsidR="00243509">
          <w:rPr>
            <w:webHidden/>
          </w:rPr>
          <w:instrText xml:space="preserve"> PAGEREF _Toc433800370 \h </w:instrText>
        </w:r>
        <w:r w:rsidR="00243509">
          <w:rPr>
            <w:webHidden/>
          </w:rPr>
        </w:r>
        <w:r w:rsidR="00243509">
          <w:rPr>
            <w:webHidden/>
          </w:rPr>
          <w:fldChar w:fldCharType="separate"/>
        </w:r>
        <w:r w:rsidR="00243509">
          <w:rPr>
            <w:webHidden/>
          </w:rPr>
          <w:t>7</w:t>
        </w:r>
        <w:r w:rsidR="00243509">
          <w:rPr>
            <w:webHidden/>
          </w:rPr>
          <w:fldChar w:fldCharType="end"/>
        </w:r>
      </w:hyperlink>
    </w:p>
    <w:p w:rsidR="00243509" w:rsidRDefault="002757D1">
      <w:pPr>
        <w:pStyle w:val="TOC2"/>
        <w:tabs>
          <w:tab w:val="left" w:pos="1418"/>
        </w:tabs>
        <w:rPr>
          <w:rFonts w:asciiTheme="minorHAnsi" w:eastAsiaTheme="minorEastAsia" w:hAnsiTheme="minorHAnsi" w:cstheme="minorBidi"/>
          <w:sz w:val="22"/>
          <w:szCs w:val="22"/>
          <w:lang w:val="en-GB" w:eastAsia="en-GB"/>
        </w:rPr>
      </w:pPr>
      <w:hyperlink w:anchor="_Toc433800371" w:history="1">
        <w:r w:rsidR="00243509" w:rsidRPr="00631905">
          <w:rPr>
            <w:rStyle w:val="Hyperlink"/>
          </w:rPr>
          <w:t>4.3</w:t>
        </w:r>
        <w:r w:rsidR="00243509">
          <w:rPr>
            <w:rFonts w:asciiTheme="minorHAnsi" w:eastAsiaTheme="minorEastAsia" w:hAnsiTheme="minorHAnsi" w:cstheme="minorBidi"/>
            <w:sz w:val="22"/>
            <w:szCs w:val="22"/>
            <w:lang w:val="en-GB" w:eastAsia="en-GB"/>
          </w:rPr>
          <w:tab/>
        </w:r>
        <w:r w:rsidR="00243509" w:rsidRPr="00631905">
          <w:rPr>
            <w:rStyle w:val="Hyperlink"/>
          </w:rPr>
          <w:t>Feature Concept Dictionary Register:</w:t>
        </w:r>
        <w:r w:rsidR="00243509">
          <w:rPr>
            <w:webHidden/>
          </w:rPr>
          <w:tab/>
        </w:r>
        <w:r w:rsidR="00243509">
          <w:rPr>
            <w:webHidden/>
          </w:rPr>
          <w:fldChar w:fldCharType="begin"/>
        </w:r>
        <w:r w:rsidR="00243509">
          <w:rPr>
            <w:webHidden/>
          </w:rPr>
          <w:instrText xml:space="preserve"> PAGEREF _Toc433800371 \h </w:instrText>
        </w:r>
        <w:r w:rsidR="00243509">
          <w:rPr>
            <w:webHidden/>
          </w:rPr>
        </w:r>
        <w:r w:rsidR="00243509">
          <w:rPr>
            <w:webHidden/>
          </w:rPr>
          <w:fldChar w:fldCharType="separate"/>
        </w:r>
        <w:r w:rsidR="00243509">
          <w:rPr>
            <w:webHidden/>
          </w:rPr>
          <w:t>7</w:t>
        </w:r>
        <w:r w:rsidR="00243509">
          <w:rPr>
            <w:webHidden/>
          </w:rPr>
          <w:fldChar w:fldCharType="end"/>
        </w:r>
      </w:hyperlink>
    </w:p>
    <w:p w:rsidR="00243509" w:rsidRDefault="002757D1">
      <w:pPr>
        <w:pStyle w:val="TOC2"/>
        <w:tabs>
          <w:tab w:val="left" w:pos="1418"/>
        </w:tabs>
        <w:rPr>
          <w:rFonts w:asciiTheme="minorHAnsi" w:eastAsiaTheme="minorEastAsia" w:hAnsiTheme="minorHAnsi" w:cstheme="minorBidi"/>
          <w:sz w:val="22"/>
          <w:szCs w:val="22"/>
          <w:lang w:val="en-GB" w:eastAsia="en-GB"/>
        </w:rPr>
      </w:pPr>
      <w:hyperlink w:anchor="_Toc433800372" w:history="1">
        <w:r w:rsidR="00243509" w:rsidRPr="00631905">
          <w:rPr>
            <w:rStyle w:val="Hyperlink"/>
          </w:rPr>
          <w:t>4.4</w:t>
        </w:r>
        <w:r w:rsidR="00243509">
          <w:rPr>
            <w:rFonts w:asciiTheme="minorHAnsi" w:eastAsiaTheme="minorEastAsia" w:hAnsiTheme="minorHAnsi" w:cstheme="minorBidi"/>
            <w:sz w:val="22"/>
            <w:szCs w:val="22"/>
            <w:lang w:val="en-GB" w:eastAsia="en-GB"/>
          </w:rPr>
          <w:tab/>
        </w:r>
        <w:r w:rsidR="00243509" w:rsidRPr="00631905">
          <w:rPr>
            <w:rStyle w:val="Hyperlink"/>
          </w:rPr>
          <w:t>Metadata Register:</w:t>
        </w:r>
        <w:r w:rsidR="00243509">
          <w:rPr>
            <w:webHidden/>
          </w:rPr>
          <w:tab/>
        </w:r>
        <w:r w:rsidR="00243509">
          <w:rPr>
            <w:webHidden/>
          </w:rPr>
          <w:fldChar w:fldCharType="begin"/>
        </w:r>
        <w:r w:rsidR="00243509">
          <w:rPr>
            <w:webHidden/>
          </w:rPr>
          <w:instrText xml:space="preserve"> PAGEREF _Toc433800372 \h </w:instrText>
        </w:r>
        <w:r w:rsidR="00243509">
          <w:rPr>
            <w:webHidden/>
          </w:rPr>
        </w:r>
        <w:r w:rsidR="00243509">
          <w:rPr>
            <w:webHidden/>
          </w:rPr>
          <w:fldChar w:fldCharType="separate"/>
        </w:r>
        <w:r w:rsidR="00243509">
          <w:rPr>
            <w:webHidden/>
          </w:rPr>
          <w:t>7</w:t>
        </w:r>
        <w:r w:rsidR="00243509">
          <w:rPr>
            <w:webHidden/>
          </w:rPr>
          <w:fldChar w:fldCharType="end"/>
        </w:r>
      </w:hyperlink>
    </w:p>
    <w:p w:rsidR="00243509" w:rsidRDefault="002757D1">
      <w:pPr>
        <w:pStyle w:val="TOC2"/>
        <w:tabs>
          <w:tab w:val="left" w:pos="1418"/>
        </w:tabs>
        <w:rPr>
          <w:rFonts w:asciiTheme="minorHAnsi" w:eastAsiaTheme="minorEastAsia" w:hAnsiTheme="minorHAnsi" w:cstheme="minorBidi"/>
          <w:sz w:val="22"/>
          <w:szCs w:val="22"/>
          <w:lang w:val="en-GB" w:eastAsia="en-GB"/>
        </w:rPr>
      </w:pPr>
      <w:hyperlink w:anchor="_Toc433800373" w:history="1">
        <w:r w:rsidR="00243509" w:rsidRPr="00631905">
          <w:rPr>
            <w:rStyle w:val="Hyperlink"/>
          </w:rPr>
          <w:t>4.5</w:t>
        </w:r>
        <w:r w:rsidR="00243509">
          <w:rPr>
            <w:rFonts w:asciiTheme="minorHAnsi" w:eastAsiaTheme="minorEastAsia" w:hAnsiTheme="minorHAnsi" w:cstheme="minorBidi"/>
            <w:sz w:val="22"/>
            <w:szCs w:val="22"/>
            <w:lang w:val="en-GB" w:eastAsia="en-GB"/>
          </w:rPr>
          <w:tab/>
        </w:r>
        <w:r w:rsidR="00243509" w:rsidRPr="00631905">
          <w:rPr>
            <w:rStyle w:val="Hyperlink"/>
          </w:rPr>
          <w:t>Producer Code Register:</w:t>
        </w:r>
        <w:r w:rsidR="00243509">
          <w:rPr>
            <w:webHidden/>
          </w:rPr>
          <w:tab/>
        </w:r>
        <w:r w:rsidR="00243509">
          <w:rPr>
            <w:webHidden/>
          </w:rPr>
          <w:fldChar w:fldCharType="begin"/>
        </w:r>
        <w:r w:rsidR="00243509">
          <w:rPr>
            <w:webHidden/>
          </w:rPr>
          <w:instrText xml:space="preserve"> PAGEREF _Toc433800373 \h </w:instrText>
        </w:r>
        <w:r w:rsidR="00243509">
          <w:rPr>
            <w:webHidden/>
          </w:rPr>
        </w:r>
        <w:r w:rsidR="00243509">
          <w:rPr>
            <w:webHidden/>
          </w:rPr>
          <w:fldChar w:fldCharType="separate"/>
        </w:r>
        <w:r w:rsidR="00243509">
          <w:rPr>
            <w:webHidden/>
          </w:rPr>
          <w:t>7</w:t>
        </w:r>
        <w:r w:rsidR="00243509">
          <w:rPr>
            <w:webHidden/>
          </w:rPr>
          <w:fldChar w:fldCharType="end"/>
        </w:r>
      </w:hyperlink>
    </w:p>
    <w:p w:rsidR="00243509" w:rsidRDefault="002757D1">
      <w:pPr>
        <w:pStyle w:val="TOC1"/>
        <w:rPr>
          <w:rFonts w:asciiTheme="minorHAnsi" w:eastAsiaTheme="minorEastAsia" w:hAnsiTheme="minorHAnsi" w:cstheme="minorBidi"/>
          <w:lang w:val="en-GB" w:eastAsia="en-GB"/>
        </w:rPr>
      </w:pPr>
      <w:hyperlink w:anchor="_Toc433800374" w:history="1">
        <w:r w:rsidR="00243509" w:rsidRPr="00631905">
          <w:rPr>
            <w:rStyle w:val="Hyperlink"/>
          </w:rPr>
          <w:t>5</w:t>
        </w:r>
        <w:r w:rsidR="00243509">
          <w:rPr>
            <w:rFonts w:asciiTheme="minorHAnsi" w:eastAsiaTheme="minorEastAsia" w:hAnsiTheme="minorHAnsi" w:cstheme="minorBidi"/>
            <w:lang w:val="en-GB" w:eastAsia="en-GB"/>
          </w:rPr>
          <w:tab/>
        </w:r>
        <w:r w:rsidR="00243509" w:rsidRPr="00631905">
          <w:rPr>
            <w:rStyle w:val="Hyperlink"/>
          </w:rPr>
          <w:t>IALA as Domain Owner</w:t>
        </w:r>
        <w:r w:rsidR="00243509">
          <w:rPr>
            <w:webHidden/>
          </w:rPr>
          <w:tab/>
        </w:r>
        <w:r w:rsidR="00243509">
          <w:rPr>
            <w:webHidden/>
          </w:rPr>
          <w:fldChar w:fldCharType="begin"/>
        </w:r>
        <w:r w:rsidR="00243509">
          <w:rPr>
            <w:webHidden/>
          </w:rPr>
          <w:instrText xml:space="preserve"> PAGEREF _Toc433800374 \h </w:instrText>
        </w:r>
        <w:r w:rsidR="00243509">
          <w:rPr>
            <w:webHidden/>
          </w:rPr>
        </w:r>
        <w:r w:rsidR="00243509">
          <w:rPr>
            <w:webHidden/>
          </w:rPr>
          <w:fldChar w:fldCharType="separate"/>
        </w:r>
        <w:r w:rsidR="00243509">
          <w:rPr>
            <w:webHidden/>
          </w:rPr>
          <w:t>8</w:t>
        </w:r>
        <w:r w:rsidR="00243509">
          <w:rPr>
            <w:webHidden/>
          </w:rPr>
          <w:fldChar w:fldCharType="end"/>
        </w:r>
      </w:hyperlink>
    </w:p>
    <w:p w:rsidR="00243509" w:rsidRDefault="002757D1">
      <w:pPr>
        <w:pStyle w:val="TOC1"/>
        <w:rPr>
          <w:rFonts w:asciiTheme="minorHAnsi" w:eastAsiaTheme="minorEastAsia" w:hAnsiTheme="minorHAnsi" w:cstheme="minorBidi"/>
          <w:lang w:val="en-GB" w:eastAsia="en-GB"/>
        </w:rPr>
      </w:pPr>
      <w:hyperlink w:anchor="_Toc433800375" w:history="1">
        <w:r w:rsidR="00243509" w:rsidRPr="00631905">
          <w:rPr>
            <w:rStyle w:val="Hyperlink"/>
          </w:rPr>
          <w:t>6</w:t>
        </w:r>
        <w:r w:rsidR="00243509">
          <w:rPr>
            <w:rFonts w:asciiTheme="minorHAnsi" w:eastAsiaTheme="minorEastAsia" w:hAnsiTheme="minorHAnsi" w:cstheme="minorBidi"/>
            <w:lang w:val="en-GB" w:eastAsia="en-GB"/>
          </w:rPr>
          <w:tab/>
        </w:r>
        <w:r w:rsidR="00243509" w:rsidRPr="00631905">
          <w:rPr>
            <w:rStyle w:val="Hyperlink"/>
          </w:rPr>
          <w:t>Management of IALA Domain</w:t>
        </w:r>
        <w:r w:rsidR="00243509">
          <w:rPr>
            <w:webHidden/>
          </w:rPr>
          <w:tab/>
        </w:r>
        <w:r w:rsidR="00243509">
          <w:rPr>
            <w:webHidden/>
          </w:rPr>
          <w:fldChar w:fldCharType="begin"/>
        </w:r>
        <w:r w:rsidR="00243509">
          <w:rPr>
            <w:webHidden/>
          </w:rPr>
          <w:instrText xml:space="preserve"> PAGEREF _Toc433800375 \h </w:instrText>
        </w:r>
        <w:r w:rsidR="00243509">
          <w:rPr>
            <w:webHidden/>
          </w:rPr>
        </w:r>
        <w:r w:rsidR="00243509">
          <w:rPr>
            <w:webHidden/>
          </w:rPr>
          <w:fldChar w:fldCharType="separate"/>
        </w:r>
        <w:r w:rsidR="00243509">
          <w:rPr>
            <w:webHidden/>
          </w:rPr>
          <w:t>8</w:t>
        </w:r>
        <w:r w:rsidR="00243509">
          <w:rPr>
            <w:webHidden/>
          </w:rPr>
          <w:fldChar w:fldCharType="end"/>
        </w:r>
      </w:hyperlink>
    </w:p>
    <w:p w:rsidR="00243509" w:rsidRDefault="002757D1">
      <w:pPr>
        <w:pStyle w:val="TOC2"/>
        <w:tabs>
          <w:tab w:val="left" w:pos="1418"/>
        </w:tabs>
        <w:rPr>
          <w:rFonts w:asciiTheme="minorHAnsi" w:eastAsiaTheme="minorEastAsia" w:hAnsiTheme="minorHAnsi" w:cstheme="minorBidi"/>
          <w:sz w:val="22"/>
          <w:szCs w:val="22"/>
          <w:lang w:val="en-GB" w:eastAsia="en-GB"/>
        </w:rPr>
      </w:pPr>
      <w:hyperlink w:anchor="_Toc433800376" w:history="1">
        <w:r w:rsidR="00243509" w:rsidRPr="00631905">
          <w:rPr>
            <w:rStyle w:val="Hyperlink"/>
          </w:rPr>
          <w:t>6.1</w:t>
        </w:r>
        <w:r w:rsidR="00243509">
          <w:rPr>
            <w:rFonts w:asciiTheme="minorHAnsi" w:eastAsiaTheme="minorEastAsia" w:hAnsiTheme="minorHAnsi" w:cstheme="minorBidi"/>
            <w:sz w:val="22"/>
            <w:szCs w:val="22"/>
            <w:lang w:val="en-GB" w:eastAsia="en-GB"/>
          </w:rPr>
          <w:tab/>
        </w:r>
        <w:r w:rsidR="00243509" w:rsidRPr="00631905">
          <w:rPr>
            <w:rStyle w:val="Hyperlink"/>
          </w:rPr>
          <w:t>The IHO Registry – IALA and Domain Management Relationship</w:t>
        </w:r>
        <w:r w:rsidR="00243509">
          <w:rPr>
            <w:webHidden/>
          </w:rPr>
          <w:tab/>
        </w:r>
        <w:r w:rsidR="00243509">
          <w:rPr>
            <w:webHidden/>
          </w:rPr>
          <w:fldChar w:fldCharType="begin"/>
        </w:r>
        <w:r w:rsidR="00243509">
          <w:rPr>
            <w:webHidden/>
          </w:rPr>
          <w:instrText xml:space="preserve"> PAGEREF _Toc433800376 \h </w:instrText>
        </w:r>
        <w:r w:rsidR="00243509">
          <w:rPr>
            <w:webHidden/>
          </w:rPr>
        </w:r>
        <w:r w:rsidR="00243509">
          <w:rPr>
            <w:webHidden/>
          </w:rPr>
          <w:fldChar w:fldCharType="separate"/>
        </w:r>
        <w:r w:rsidR="00243509">
          <w:rPr>
            <w:webHidden/>
          </w:rPr>
          <w:t>8</w:t>
        </w:r>
        <w:r w:rsidR="00243509">
          <w:rPr>
            <w:webHidden/>
          </w:rPr>
          <w:fldChar w:fldCharType="end"/>
        </w:r>
      </w:hyperlink>
    </w:p>
    <w:p w:rsidR="00243509" w:rsidRDefault="002757D1">
      <w:pPr>
        <w:pStyle w:val="TOC3"/>
        <w:tabs>
          <w:tab w:val="left" w:pos="2268"/>
        </w:tabs>
        <w:rPr>
          <w:rFonts w:asciiTheme="minorHAnsi" w:eastAsiaTheme="minorEastAsia" w:hAnsiTheme="minorHAnsi" w:cstheme="minorBidi"/>
          <w:sz w:val="22"/>
          <w:szCs w:val="22"/>
          <w:lang w:val="en-GB" w:eastAsia="en-GB"/>
        </w:rPr>
      </w:pPr>
      <w:hyperlink w:anchor="_Toc433800377" w:history="1">
        <w:r w:rsidR="00243509" w:rsidRPr="00631905">
          <w:rPr>
            <w:rStyle w:val="Hyperlink"/>
          </w:rPr>
          <w:t>6.1.1</w:t>
        </w:r>
        <w:r w:rsidR="00243509">
          <w:rPr>
            <w:rFonts w:asciiTheme="minorHAnsi" w:eastAsiaTheme="minorEastAsia" w:hAnsiTheme="minorHAnsi" w:cstheme="minorBidi"/>
            <w:sz w:val="22"/>
            <w:szCs w:val="22"/>
            <w:lang w:val="en-GB" w:eastAsia="en-GB"/>
          </w:rPr>
          <w:tab/>
        </w:r>
        <w:r w:rsidR="00243509" w:rsidRPr="00631905">
          <w:rPr>
            <w:rStyle w:val="Hyperlink"/>
          </w:rPr>
          <w:t>Management of IALA Domain</w:t>
        </w:r>
        <w:r w:rsidR="00243509">
          <w:rPr>
            <w:webHidden/>
          </w:rPr>
          <w:tab/>
        </w:r>
        <w:r w:rsidR="00243509">
          <w:rPr>
            <w:webHidden/>
          </w:rPr>
          <w:fldChar w:fldCharType="begin"/>
        </w:r>
        <w:r w:rsidR="00243509">
          <w:rPr>
            <w:webHidden/>
          </w:rPr>
          <w:instrText xml:space="preserve"> PAGEREF _Toc433800377 \h </w:instrText>
        </w:r>
        <w:r w:rsidR="00243509">
          <w:rPr>
            <w:webHidden/>
          </w:rPr>
        </w:r>
        <w:r w:rsidR="00243509">
          <w:rPr>
            <w:webHidden/>
          </w:rPr>
          <w:fldChar w:fldCharType="separate"/>
        </w:r>
        <w:r w:rsidR="00243509">
          <w:rPr>
            <w:webHidden/>
          </w:rPr>
          <w:t>9</w:t>
        </w:r>
        <w:r w:rsidR="00243509">
          <w:rPr>
            <w:webHidden/>
          </w:rPr>
          <w:fldChar w:fldCharType="end"/>
        </w:r>
      </w:hyperlink>
    </w:p>
    <w:p w:rsidR="00243509" w:rsidRDefault="002757D1">
      <w:pPr>
        <w:pStyle w:val="TOC2"/>
        <w:tabs>
          <w:tab w:val="left" w:pos="1418"/>
        </w:tabs>
        <w:rPr>
          <w:rFonts w:asciiTheme="minorHAnsi" w:eastAsiaTheme="minorEastAsia" w:hAnsiTheme="minorHAnsi" w:cstheme="minorBidi"/>
          <w:sz w:val="22"/>
          <w:szCs w:val="22"/>
          <w:lang w:val="en-GB" w:eastAsia="en-GB"/>
        </w:rPr>
      </w:pPr>
      <w:hyperlink w:anchor="_Toc433800378" w:history="1">
        <w:r w:rsidR="00243509" w:rsidRPr="00631905">
          <w:rPr>
            <w:rStyle w:val="Hyperlink"/>
          </w:rPr>
          <w:t>6.2</w:t>
        </w:r>
        <w:r w:rsidR="00243509">
          <w:rPr>
            <w:rFonts w:asciiTheme="minorHAnsi" w:eastAsiaTheme="minorEastAsia" w:hAnsiTheme="minorHAnsi" w:cstheme="minorBidi"/>
            <w:sz w:val="22"/>
            <w:szCs w:val="22"/>
            <w:lang w:val="en-GB" w:eastAsia="en-GB"/>
          </w:rPr>
          <w:tab/>
        </w:r>
        <w:r w:rsidR="00243509" w:rsidRPr="00631905">
          <w:rPr>
            <w:rStyle w:val="Hyperlink"/>
          </w:rPr>
          <w:t>Procedure on registering product specifications under development</w:t>
        </w:r>
        <w:r w:rsidR="00243509">
          <w:rPr>
            <w:webHidden/>
          </w:rPr>
          <w:tab/>
        </w:r>
        <w:r w:rsidR="00243509">
          <w:rPr>
            <w:webHidden/>
          </w:rPr>
          <w:fldChar w:fldCharType="begin"/>
        </w:r>
        <w:r w:rsidR="00243509">
          <w:rPr>
            <w:webHidden/>
          </w:rPr>
          <w:instrText xml:space="preserve"> PAGEREF _Toc433800378 \h </w:instrText>
        </w:r>
        <w:r w:rsidR="00243509">
          <w:rPr>
            <w:webHidden/>
          </w:rPr>
        </w:r>
        <w:r w:rsidR="00243509">
          <w:rPr>
            <w:webHidden/>
          </w:rPr>
          <w:fldChar w:fldCharType="separate"/>
        </w:r>
        <w:r w:rsidR="00243509">
          <w:rPr>
            <w:webHidden/>
          </w:rPr>
          <w:t>10</w:t>
        </w:r>
        <w:r w:rsidR="00243509">
          <w:rPr>
            <w:webHidden/>
          </w:rPr>
          <w:fldChar w:fldCharType="end"/>
        </w:r>
      </w:hyperlink>
    </w:p>
    <w:p w:rsidR="00243509" w:rsidRDefault="002757D1">
      <w:pPr>
        <w:pStyle w:val="TOC2"/>
        <w:tabs>
          <w:tab w:val="left" w:pos="1418"/>
        </w:tabs>
        <w:rPr>
          <w:rFonts w:asciiTheme="minorHAnsi" w:eastAsiaTheme="minorEastAsia" w:hAnsiTheme="minorHAnsi" w:cstheme="minorBidi"/>
          <w:sz w:val="22"/>
          <w:szCs w:val="22"/>
          <w:lang w:val="en-GB" w:eastAsia="en-GB"/>
        </w:rPr>
      </w:pPr>
      <w:hyperlink w:anchor="_Toc433800379" w:history="1">
        <w:r w:rsidR="00243509" w:rsidRPr="00631905">
          <w:rPr>
            <w:rStyle w:val="Hyperlink"/>
          </w:rPr>
          <w:t>6.3</w:t>
        </w:r>
        <w:r w:rsidR="00243509">
          <w:rPr>
            <w:rFonts w:asciiTheme="minorHAnsi" w:eastAsiaTheme="minorEastAsia" w:hAnsiTheme="minorHAnsi" w:cstheme="minorBidi"/>
            <w:sz w:val="22"/>
            <w:szCs w:val="22"/>
            <w:lang w:val="en-GB" w:eastAsia="en-GB"/>
          </w:rPr>
          <w:tab/>
        </w:r>
        <w:r w:rsidR="00243509" w:rsidRPr="00631905">
          <w:rPr>
            <w:rStyle w:val="Hyperlink"/>
          </w:rPr>
          <w:t>Procedure on getting “draft status” for a Product Specification</w:t>
        </w:r>
        <w:r w:rsidR="00243509">
          <w:rPr>
            <w:webHidden/>
          </w:rPr>
          <w:tab/>
        </w:r>
        <w:r w:rsidR="00243509">
          <w:rPr>
            <w:webHidden/>
          </w:rPr>
          <w:fldChar w:fldCharType="begin"/>
        </w:r>
        <w:r w:rsidR="00243509">
          <w:rPr>
            <w:webHidden/>
          </w:rPr>
          <w:instrText xml:space="preserve"> PAGEREF _Toc433800379 \h </w:instrText>
        </w:r>
        <w:r w:rsidR="00243509">
          <w:rPr>
            <w:webHidden/>
          </w:rPr>
        </w:r>
        <w:r w:rsidR="00243509">
          <w:rPr>
            <w:webHidden/>
          </w:rPr>
          <w:fldChar w:fldCharType="separate"/>
        </w:r>
        <w:r w:rsidR="00243509">
          <w:rPr>
            <w:webHidden/>
          </w:rPr>
          <w:t>10</w:t>
        </w:r>
        <w:r w:rsidR="00243509">
          <w:rPr>
            <w:webHidden/>
          </w:rPr>
          <w:fldChar w:fldCharType="end"/>
        </w:r>
      </w:hyperlink>
    </w:p>
    <w:p w:rsidR="00243509" w:rsidRDefault="002757D1">
      <w:pPr>
        <w:pStyle w:val="TOC2"/>
        <w:tabs>
          <w:tab w:val="left" w:pos="1418"/>
        </w:tabs>
        <w:rPr>
          <w:rFonts w:asciiTheme="minorHAnsi" w:eastAsiaTheme="minorEastAsia" w:hAnsiTheme="minorHAnsi" w:cstheme="minorBidi"/>
          <w:sz w:val="22"/>
          <w:szCs w:val="22"/>
          <w:lang w:val="en-GB" w:eastAsia="en-GB"/>
        </w:rPr>
      </w:pPr>
      <w:hyperlink w:anchor="_Toc433800380" w:history="1">
        <w:r w:rsidR="00243509" w:rsidRPr="00631905">
          <w:rPr>
            <w:rStyle w:val="Hyperlink"/>
          </w:rPr>
          <w:t>6.4</w:t>
        </w:r>
        <w:r w:rsidR="00243509">
          <w:rPr>
            <w:rFonts w:asciiTheme="minorHAnsi" w:eastAsiaTheme="minorEastAsia" w:hAnsiTheme="minorHAnsi" w:cstheme="minorBidi"/>
            <w:sz w:val="22"/>
            <w:szCs w:val="22"/>
            <w:lang w:val="en-GB" w:eastAsia="en-GB"/>
          </w:rPr>
          <w:tab/>
        </w:r>
        <w:r w:rsidR="00243509" w:rsidRPr="00631905">
          <w:rPr>
            <w:rStyle w:val="Hyperlink"/>
          </w:rPr>
          <w:t>Procedures for Submitting a Product Specification</w:t>
        </w:r>
        <w:r w:rsidR="00243509">
          <w:rPr>
            <w:webHidden/>
          </w:rPr>
          <w:tab/>
        </w:r>
        <w:r w:rsidR="00243509">
          <w:rPr>
            <w:webHidden/>
          </w:rPr>
          <w:fldChar w:fldCharType="begin"/>
        </w:r>
        <w:r w:rsidR="00243509">
          <w:rPr>
            <w:webHidden/>
          </w:rPr>
          <w:instrText xml:space="preserve"> PAGEREF _Toc433800380 \h </w:instrText>
        </w:r>
        <w:r w:rsidR="00243509">
          <w:rPr>
            <w:webHidden/>
          </w:rPr>
        </w:r>
        <w:r w:rsidR="00243509">
          <w:rPr>
            <w:webHidden/>
          </w:rPr>
          <w:fldChar w:fldCharType="separate"/>
        </w:r>
        <w:r w:rsidR="00243509">
          <w:rPr>
            <w:webHidden/>
          </w:rPr>
          <w:t>10</w:t>
        </w:r>
        <w:r w:rsidR="00243509">
          <w:rPr>
            <w:webHidden/>
          </w:rPr>
          <w:fldChar w:fldCharType="end"/>
        </w:r>
      </w:hyperlink>
    </w:p>
    <w:p w:rsidR="00243509" w:rsidRDefault="002757D1">
      <w:pPr>
        <w:pStyle w:val="TOC3"/>
        <w:tabs>
          <w:tab w:val="left" w:pos="2268"/>
        </w:tabs>
        <w:rPr>
          <w:rFonts w:asciiTheme="minorHAnsi" w:eastAsiaTheme="minorEastAsia" w:hAnsiTheme="minorHAnsi" w:cstheme="minorBidi"/>
          <w:sz w:val="22"/>
          <w:szCs w:val="22"/>
          <w:lang w:val="en-GB" w:eastAsia="en-GB"/>
        </w:rPr>
      </w:pPr>
      <w:hyperlink w:anchor="_Toc433800381" w:history="1">
        <w:r w:rsidR="00243509" w:rsidRPr="00631905">
          <w:rPr>
            <w:rStyle w:val="Hyperlink"/>
          </w:rPr>
          <w:t>6.4.1</w:t>
        </w:r>
        <w:r w:rsidR="00243509">
          <w:rPr>
            <w:rFonts w:asciiTheme="minorHAnsi" w:eastAsiaTheme="minorEastAsia" w:hAnsiTheme="minorHAnsi" w:cstheme="minorBidi"/>
            <w:sz w:val="22"/>
            <w:szCs w:val="22"/>
            <w:lang w:val="en-GB" w:eastAsia="en-GB"/>
          </w:rPr>
          <w:tab/>
        </w:r>
        <w:r w:rsidR="00243509" w:rsidRPr="00631905">
          <w:rPr>
            <w:rStyle w:val="Hyperlink"/>
          </w:rPr>
          <w:t>Submission of Proposals</w:t>
        </w:r>
        <w:r w:rsidR="00243509">
          <w:rPr>
            <w:webHidden/>
          </w:rPr>
          <w:tab/>
        </w:r>
        <w:r w:rsidR="00243509">
          <w:rPr>
            <w:webHidden/>
          </w:rPr>
          <w:fldChar w:fldCharType="begin"/>
        </w:r>
        <w:r w:rsidR="00243509">
          <w:rPr>
            <w:webHidden/>
          </w:rPr>
          <w:instrText xml:space="preserve"> PAGEREF _Toc433800381 \h </w:instrText>
        </w:r>
        <w:r w:rsidR="00243509">
          <w:rPr>
            <w:webHidden/>
          </w:rPr>
        </w:r>
        <w:r w:rsidR="00243509">
          <w:rPr>
            <w:webHidden/>
          </w:rPr>
          <w:fldChar w:fldCharType="separate"/>
        </w:r>
        <w:r w:rsidR="00243509">
          <w:rPr>
            <w:webHidden/>
          </w:rPr>
          <w:t>11</w:t>
        </w:r>
        <w:r w:rsidR="00243509">
          <w:rPr>
            <w:webHidden/>
          </w:rPr>
          <w:fldChar w:fldCharType="end"/>
        </w:r>
      </w:hyperlink>
    </w:p>
    <w:p w:rsidR="00243509" w:rsidRDefault="002757D1">
      <w:pPr>
        <w:pStyle w:val="TOC3"/>
        <w:tabs>
          <w:tab w:val="left" w:pos="2268"/>
        </w:tabs>
        <w:rPr>
          <w:rFonts w:asciiTheme="minorHAnsi" w:eastAsiaTheme="minorEastAsia" w:hAnsiTheme="minorHAnsi" w:cstheme="minorBidi"/>
          <w:sz w:val="22"/>
          <w:szCs w:val="22"/>
          <w:lang w:val="en-GB" w:eastAsia="en-GB"/>
        </w:rPr>
      </w:pPr>
      <w:hyperlink w:anchor="_Toc433800382" w:history="1">
        <w:r w:rsidR="00243509" w:rsidRPr="00631905">
          <w:rPr>
            <w:rStyle w:val="Hyperlink"/>
          </w:rPr>
          <w:t>6.4.2</w:t>
        </w:r>
        <w:r w:rsidR="00243509">
          <w:rPr>
            <w:rFonts w:asciiTheme="minorHAnsi" w:eastAsiaTheme="minorEastAsia" w:hAnsiTheme="minorHAnsi" w:cstheme="minorBidi"/>
            <w:sz w:val="22"/>
            <w:szCs w:val="22"/>
            <w:lang w:val="en-GB" w:eastAsia="en-GB"/>
          </w:rPr>
          <w:tab/>
        </w:r>
        <w:r w:rsidR="00243509" w:rsidRPr="00631905">
          <w:rPr>
            <w:rStyle w:val="Hyperlink"/>
          </w:rPr>
          <w:t xml:space="preserve">IALA </w:t>
        </w:r>
        <w:r w:rsidR="00FC47BB">
          <w:rPr>
            <w:rStyle w:val="Hyperlink"/>
          </w:rPr>
          <w:t>Domain Administrator</w:t>
        </w:r>
        <w:r w:rsidR="00243509">
          <w:rPr>
            <w:webHidden/>
          </w:rPr>
          <w:tab/>
        </w:r>
        <w:r w:rsidR="00243509">
          <w:rPr>
            <w:webHidden/>
          </w:rPr>
          <w:fldChar w:fldCharType="begin"/>
        </w:r>
        <w:r w:rsidR="00243509">
          <w:rPr>
            <w:webHidden/>
          </w:rPr>
          <w:instrText xml:space="preserve"> PAGEREF _Toc433800382 \h </w:instrText>
        </w:r>
        <w:r w:rsidR="00243509">
          <w:rPr>
            <w:webHidden/>
          </w:rPr>
        </w:r>
        <w:r w:rsidR="00243509">
          <w:rPr>
            <w:webHidden/>
          </w:rPr>
          <w:fldChar w:fldCharType="separate"/>
        </w:r>
        <w:r w:rsidR="00243509">
          <w:rPr>
            <w:webHidden/>
          </w:rPr>
          <w:t>12</w:t>
        </w:r>
        <w:r w:rsidR="00243509">
          <w:rPr>
            <w:webHidden/>
          </w:rPr>
          <w:fldChar w:fldCharType="end"/>
        </w:r>
      </w:hyperlink>
    </w:p>
    <w:p w:rsidR="00243509" w:rsidRDefault="002757D1">
      <w:pPr>
        <w:pStyle w:val="TOC3"/>
        <w:tabs>
          <w:tab w:val="left" w:pos="2268"/>
        </w:tabs>
        <w:rPr>
          <w:rFonts w:asciiTheme="minorHAnsi" w:eastAsiaTheme="minorEastAsia" w:hAnsiTheme="minorHAnsi" w:cstheme="minorBidi"/>
          <w:sz w:val="22"/>
          <w:szCs w:val="22"/>
          <w:lang w:val="en-GB" w:eastAsia="en-GB"/>
        </w:rPr>
      </w:pPr>
      <w:hyperlink w:anchor="_Toc433800383" w:history="1">
        <w:r w:rsidR="00243509" w:rsidRPr="00631905">
          <w:rPr>
            <w:rStyle w:val="Hyperlink"/>
          </w:rPr>
          <w:t>6.4.3</w:t>
        </w:r>
        <w:r w:rsidR="00243509">
          <w:rPr>
            <w:rFonts w:asciiTheme="minorHAnsi" w:eastAsiaTheme="minorEastAsia" w:hAnsiTheme="minorHAnsi" w:cstheme="minorBidi"/>
            <w:sz w:val="22"/>
            <w:szCs w:val="22"/>
            <w:lang w:val="en-GB" w:eastAsia="en-GB"/>
          </w:rPr>
          <w:tab/>
        </w:r>
        <w:r w:rsidR="00243509" w:rsidRPr="00631905">
          <w:rPr>
            <w:rStyle w:val="Hyperlink"/>
          </w:rPr>
          <w:t>Appeals</w:t>
        </w:r>
        <w:r w:rsidR="00243509">
          <w:rPr>
            <w:webHidden/>
          </w:rPr>
          <w:tab/>
        </w:r>
        <w:r w:rsidR="00243509">
          <w:rPr>
            <w:webHidden/>
          </w:rPr>
          <w:fldChar w:fldCharType="begin"/>
        </w:r>
        <w:r w:rsidR="00243509">
          <w:rPr>
            <w:webHidden/>
          </w:rPr>
          <w:instrText xml:space="preserve"> PAGEREF _Toc433800383 \h </w:instrText>
        </w:r>
        <w:r w:rsidR="00243509">
          <w:rPr>
            <w:webHidden/>
          </w:rPr>
        </w:r>
        <w:r w:rsidR="00243509">
          <w:rPr>
            <w:webHidden/>
          </w:rPr>
          <w:fldChar w:fldCharType="separate"/>
        </w:r>
        <w:r w:rsidR="00243509">
          <w:rPr>
            <w:webHidden/>
          </w:rPr>
          <w:t>12</w:t>
        </w:r>
        <w:r w:rsidR="00243509">
          <w:rPr>
            <w:webHidden/>
          </w:rPr>
          <w:fldChar w:fldCharType="end"/>
        </w:r>
      </w:hyperlink>
    </w:p>
    <w:p w:rsidR="00243509" w:rsidRDefault="002757D1">
      <w:pPr>
        <w:pStyle w:val="TOC3"/>
        <w:tabs>
          <w:tab w:val="left" w:pos="2268"/>
        </w:tabs>
        <w:rPr>
          <w:rFonts w:asciiTheme="minorHAnsi" w:eastAsiaTheme="minorEastAsia" w:hAnsiTheme="minorHAnsi" w:cstheme="minorBidi"/>
          <w:sz w:val="22"/>
          <w:szCs w:val="22"/>
          <w:lang w:val="en-GB" w:eastAsia="en-GB"/>
        </w:rPr>
      </w:pPr>
      <w:hyperlink w:anchor="_Toc433800384" w:history="1">
        <w:r w:rsidR="00243509" w:rsidRPr="00631905">
          <w:rPr>
            <w:rStyle w:val="Hyperlink"/>
          </w:rPr>
          <w:t>6.4.4</w:t>
        </w:r>
        <w:r w:rsidR="00243509">
          <w:rPr>
            <w:rFonts w:asciiTheme="minorHAnsi" w:eastAsiaTheme="minorEastAsia" w:hAnsiTheme="minorHAnsi" w:cstheme="minorBidi"/>
            <w:sz w:val="22"/>
            <w:szCs w:val="22"/>
            <w:lang w:val="en-GB" w:eastAsia="en-GB"/>
          </w:rPr>
          <w:tab/>
        </w:r>
        <w:r w:rsidR="00243509" w:rsidRPr="00631905">
          <w:rPr>
            <w:rStyle w:val="Hyperlink"/>
          </w:rPr>
          <w:t>Withdrawal of Proposals</w:t>
        </w:r>
        <w:r w:rsidR="00243509">
          <w:rPr>
            <w:webHidden/>
          </w:rPr>
          <w:tab/>
        </w:r>
        <w:r w:rsidR="00243509">
          <w:rPr>
            <w:webHidden/>
          </w:rPr>
          <w:fldChar w:fldCharType="begin"/>
        </w:r>
        <w:r w:rsidR="00243509">
          <w:rPr>
            <w:webHidden/>
          </w:rPr>
          <w:instrText xml:space="preserve"> PAGEREF _Toc433800384 \h </w:instrText>
        </w:r>
        <w:r w:rsidR="00243509">
          <w:rPr>
            <w:webHidden/>
          </w:rPr>
        </w:r>
        <w:r w:rsidR="00243509">
          <w:rPr>
            <w:webHidden/>
          </w:rPr>
          <w:fldChar w:fldCharType="separate"/>
        </w:r>
        <w:r w:rsidR="00243509">
          <w:rPr>
            <w:webHidden/>
          </w:rPr>
          <w:t>12</w:t>
        </w:r>
        <w:r w:rsidR="00243509">
          <w:rPr>
            <w:webHidden/>
          </w:rPr>
          <w:fldChar w:fldCharType="end"/>
        </w:r>
      </w:hyperlink>
    </w:p>
    <w:p w:rsidR="00243509" w:rsidRDefault="002757D1">
      <w:pPr>
        <w:pStyle w:val="TOC2"/>
        <w:tabs>
          <w:tab w:val="left" w:pos="1418"/>
        </w:tabs>
        <w:rPr>
          <w:rFonts w:asciiTheme="minorHAnsi" w:eastAsiaTheme="minorEastAsia" w:hAnsiTheme="minorHAnsi" w:cstheme="minorBidi"/>
          <w:sz w:val="22"/>
          <w:szCs w:val="22"/>
          <w:lang w:val="en-GB" w:eastAsia="en-GB"/>
        </w:rPr>
      </w:pPr>
      <w:hyperlink w:anchor="_Toc433800385" w:history="1">
        <w:r w:rsidR="00243509" w:rsidRPr="00631905">
          <w:rPr>
            <w:rStyle w:val="Hyperlink"/>
          </w:rPr>
          <w:t>6.5</w:t>
        </w:r>
        <w:r w:rsidR="00243509">
          <w:rPr>
            <w:rFonts w:asciiTheme="minorHAnsi" w:eastAsiaTheme="minorEastAsia" w:hAnsiTheme="minorHAnsi" w:cstheme="minorBidi"/>
            <w:sz w:val="22"/>
            <w:szCs w:val="22"/>
            <w:lang w:val="en-GB" w:eastAsia="en-GB"/>
          </w:rPr>
          <w:tab/>
        </w:r>
        <w:r w:rsidR="00243509" w:rsidRPr="00631905">
          <w:rPr>
            <w:rStyle w:val="Hyperlink"/>
          </w:rPr>
          <w:t>Procedures for Feature Concept, Portrayal and Metadata Registers</w:t>
        </w:r>
        <w:r w:rsidR="00243509">
          <w:rPr>
            <w:webHidden/>
          </w:rPr>
          <w:tab/>
        </w:r>
        <w:r w:rsidR="00243509">
          <w:rPr>
            <w:webHidden/>
          </w:rPr>
          <w:fldChar w:fldCharType="begin"/>
        </w:r>
        <w:r w:rsidR="00243509">
          <w:rPr>
            <w:webHidden/>
          </w:rPr>
          <w:instrText xml:space="preserve"> PAGEREF _Toc433800385 \h </w:instrText>
        </w:r>
        <w:r w:rsidR="00243509">
          <w:rPr>
            <w:webHidden/>
          </w:rPr>
        </w:r>
        <w:r w:rsidR="00243509">
          <w:rPr>
            <w:webHidden/>
          </w:rPr>
          <w:fldChar w:fldCharType="separate"/>
        </w:r>
        <w:r w:rsidR="00243509">
          <w:rPr>
            <w:webHidden/>
          </w:rPr>
          <w:t>13</w:t>
        </w:r>
        <w:r w:rsidR="00243509">
          <w:rPr>
            <w:webHidden/>
          </w:rPr>
          <w:fldChar w:fldCharType="end"/>
        </w:r>
      </w:hyperlink>
    </w:p>
    <w:p w:rsidR="00243509" w:rsidRDefault="002757D1">
      <w:pPr>
        <w:pStyle w:val="TOC3"/>
        <w:tabs>
          <w:tab w:val="left" w:pos="2268"/>
        </w:tabs>
        <w:rPr>
          <w:rFonts w:asciiTheme="minorHAnsi" w:eastAsiaTheme="minorEastAsia" w:hAnsiTheme="minorHAnsi" w:cstheme="minorBidi"/>
          <w:sz w:val="22"/>
          <w:szCs w:val="22"/>
          <w:lang w:val="en-GB" w:eastAsia="en-GB"/>
        </w:rPr>
      </w:pPr>
      <w:hyperlink w:anchor="_Toc433800386" w:history="1">
        <w:r w:rsidR="00243509" w:rsidRPr="00631905">
          <w:rPr>
            <w:rStyle w:val="Hyperlink"/>
            <w:lang w:val="en-AU"/>
          </w:rPr>
          <w:t>6.5.1</w:t>
        </w:r>
        <w:r w:rsidR="00243509">
          <w:rPr>
            <w:rFonts w:asciiTheme="minorHAnsi" w:eastAsiaTheme="minorEastAsia" w:hAnsiTheme="minorHAnsi" w:cstheme="minorBidi"/>
            <w:sz w:val="22"/>
            <w:szCs w:val="22"/>
            <w:lang w:val="en-GB" w:eastAsia="en-GB"/>
          </w:rPr>
          <w:tab/>
        </w:r>
        <w:r w:rsidR="00243509" w:rsidRPr="00631905">
          <w:rPr>
            <w:rStyle w:val="Hyperlink"/>
            <w:lang w:val="en-AU"/>
          </w:rPr>
          <w:t>Introduction</w:t>
        </w:r>
        <w:r w:rsidR="00243509">
          <w:rPr>
            <w:webHidden/>
          </w:rPr>
          <w:tab/>
        </w:r>
        <w:r w:rsidR="00243509">
          <w:rPr>
            <w:webHidden/>
          </w:rPr>
          <w:fldChar w:fldCharType="begin"/>
        </w:r>
        <w:r w:rsidR="00243509">
          <w:rPr>
            <w:webHidden/>
          </w:rPr>
          <w:instrText xml:space="preserve"> PAGEREF _Toc433800386 \h </w:instrText>
        </w:r>
        <w:r w:rsidR="00243509">
          <w:rPr>
            <w:webHidden/>
          </w:rPr>
        </w:r>
        <w:r w:rsidR="00243509">
          <w:rPr>
            <w:webHidden/>
          </w:rPr>
          <w:fldChar w:fldCharType="separate"/>
        </w:r>
        <w:r w:rsidR="00243509">
          <w:rPr>
            <w:webHidden/>
          </w:rPr>
          <w:t>13</w:t>
        </w:r>
        <w:r w:rsidR="00243509">
          <w:rPr>
            <w:webHidden/>
          </w:rPr>
          <w:fldChar w:fldCharType="end"/>
        </w:r>
      </w:hyperlink>
    </w:p>
    <w:p w:rsidR="00243509" w:rsidRDefault="002757D1">
      <w:pPr>
        <w:pStyle w:val="TOC3"/>
        <w:tabs>
          <w:tab w:val="left" w:pos="2268"/>
        </w:tabs>
        <w:rPr>
          <w:rFonts w:asciiTheme="minorHAnsi" w:eastAsiaTheme="minorEastAsia" w:hAnsiTheme="minorHAnsi" w:cstheme="minorBidi"/>
          <w:sz w:val="22"/>
          <w:szCs w:val="22"/>
          <w:lang w:val="en-GB" w:eastAsia="en-GB"/>
        </w:rPr>
      </w:pPr>
      <w:hyperlink w:anchor="_Toc433800387" w:history="1">
        <w:r w:rsidR="00243509" w:rsidRPr="00631905">
          <w:rPr>
            <w:rStyle w:val="Hyperlink"/>
          </w:rPr>
          <w:t>6.5.2</w:t>
        </w:r>
        <w:r w:rsidR="00243509">
          <w:rPr>
            <w:rFonts w:asciiTheme="minorHAnsi" w:eastAsiaTheme="minorEastAsia" w:hAnsiTheme="minorHAnsi" w:cstheme="minorBidi"/>
            <w:sz w:val="22"/>
            <w:szCs w:val="22"/>
            <w:lang w:val="en-GB" w:eastAsia="en-GB"/>
          </w:rPr>
          <w:tab/>
        </w:r>
        <w:r w:rsidR="00243509" w:rsidRPr="00631905">
          <w:rPr>
            <w:rStyle w:val="Hyperlink"/>
          </w:rPr>
          <w:t>Addition of registered Items</w:t>
        </w:r>
        <w:r w:rsidR="00243509">
          <w:rPr>
            <w:webHidden/>
          </w:rPr>
          <w:tab/>
        </w:r>
        <w:r w:rsidR="00243509">
          <w:rPr>
            <w:webHidden/>
          </w:rPr>
          <w:fldChar w:fldCharType="begin"/>
        </w:r>
        <w:r w:rsidR="00243509">
          <w:rPr>
            <w:webHidden/>
          </w:rPr>
          <w:instrText xml:space="preserve"> PAGEREF _Toc433800387 \h </w:instrText>
        </w:r>
        <w:r w:rsidR="00243509">
          <w:rPr>
            <w:webHidden/>
          </w:rPr>
        </w:r>
        <w:r w:rsidR="00243509">
          <w:rPr>
            <w:webHidden/>
          </w:rPr>
          <w:fldChar w:fldCharType="separate"/>
        </w:r>
        <w:r w:rsidR="00243509">
          <w:rPr>
            <w:webHidden/>
          </w:rPr>
          <w:t>13</w:t>
        </w:r>
        <w:r w:rsidR="00243509">
          <w:rPr>
            <w:webHidden/>
          </w:rPr>
          <w:fldChar w:fldCharType="end"/>
        </w:r>
      </w:hyperlink>
    </w:p>
    <w:p w:rsidR="00243509" w:rsidRDefault="002757D1">
      <w:pPr>
        <w:pStyle w:val="TOC3"/>
        <w:tabs>
          <w:tab w:val="left" w:pos="2268"/>
        </w:tabs>
        <w:rPr>
          <w:rFonts w:asciiTheme="minorHAnsi" w:eastAsiaTheme="minorEastAsia" w:hAnsiTheme="minorHAnsi" w:cstheme="minorBidi"/>
          <w:sz w:val="22"/>
          <w:szCs w:val="22"/>
          <w:lang w:val="en-GB" w:eastAsia="en-GB"/>
        </w:rPr>
      </w:pPr>
      <w:hyperlink w:anchor="_Toc433800388" w:history="1">
        <w:r w:rsidR="00243509" w:rsidRPr="00631905">
          <w:rPr>
            <w:rStyle w:val="Hyperlink"/>
          </w:rPr>
          <w:t>6.5.3</w:t>
        </w:r>
        <w:r w:rsidR="00243509">
          <w:rPr>
            <w:rFonts w:asciiTheme="minorHAnsi" w:eastAsiaTheme="minorEastAsia" w:hAnsiTheme="minorHAnsi" w:cstheme="minorBidi"/>
            <w:sz w:val="22"/>
            <w:szCs w:val="22"/>
            <w:lang w:val="en-GB" w:eastAsia="en-GB"/>
          </w:rPr>
          <w:tab/>
        </w:r>
        <w:r w:rsidR="00243509" w:rsidRPr="00631905">
          <w:rPr>
            <w:rStyle w:val="Hyperlink"/>
          </w:rPr>
          <w:t>Clarification of Registered Items</w:t>
        </w:r>
        <w:r w:rsidR="00243509">
          <w:rPr>
            <w:webHidden/>
          </w:rPr>
          <w:tab/>
        </w:r>
        <w:r w:rsidR="00243509">
          <w:rPr>
            <w:webHidden/>
          </w:rPr>
          <w:fldChar w:fldCharType="begin"/>
        </w:r>
        <w:r w:rsidR="00243509">
          <w:rPr>
            <w:webHidden/>
          </w:rPr>
          <w:instrText xml:space="preserve"> PAGEREF _Toc433800388 \h </w:instrText>
        </w:r>
        <w:r w:rsidR="00243509">
          <w:rPr>
            <w:webHidden/>
          </w:rPr>
        </w:r>
        <w:r w:rsidR="00243509">
          <w:rPr>
            <w:webHidden/>
          </w:rPr>
          <w:fldChar w:fldCharType="separate"/>
        </w:r>
        <w:r w:rsidR="00243509">
          <w:rPr>
            <w:webHidden/>
          </w:rPr>
          <w:t>13</w:t>
        </w:r>
        <w:r w:rsidR="00243509">
          <w:rPr>
            <w:webHidden/>
          </w:rPr>
          <w:fldChar w:fldCharType="end"/>
        </w:r>
      </w:hyperlink>
    </w:p>
    <w:p w:rsidR="00243509" w:rsidRDefault="002757D1">
      <w:pPr>
        <w:pStyle w:val="TOC3"/>
        <w:tabs>
          <w:tab w:val="left" w:pos="2268"/>
        </w:tabs>
        <w:rPr>
          <w:rFonts w:asciiTheme="minorHAnsi" w:eastAsiaTheme="minorEastAsia" w:hAnsiTheme="minorHAnsi" w:cstheme="minorBidi"/>
          <w:sz w:val="22"/>
          <w:szCs w:val="22"/>
          <w:lang w:val="en-GB" w:eastAsia="en-GB"/>
        </w:rPr>
      </w:pPr>
      <w:hyperlink w:anchor="_Toc433800389" w:history="1">
        <w:r w:rsidR="00243509" w:rsidRPr="00631905">
          <w:rPr>
            <w:rStyle w:val="Hyperlink"/>
          </w:rPr>
          <w:t>6.5.4</w:t>
        </w:r>
        <w:r w:rsidR="00243509">
          <w:rPr>
            <w:rFonts w:asciiTheme="minorHAnsi" w:eastAsiaTheme="minorEastAsia" w:hAnsiTheme="minorHAnsi" w:cstheme="minorBidi"/>
            <w:sz w:val="22"/>
            <w:szCs w:val="22"/>
            <w:lang w:val="en-GB" w:eastAsia="en-GB"/>
          </w:rPr>
          <w:tab/>
        </w:r>
        <w:r w:rsidR="00243509" w:rsidRPr="00631905">
          <w:rPr>
            <w:rStyle w:val="Hyperlink"/>
          </w:rPr>
          <w:t>Supersession of Registered Items</w:t>
        </w:r>
        <w:r w:rsidR="00243509">
          <w:rPr>
            <w:webHidden/>
          </w:rPr>
          <w:tab/>
        </w:r>
        <w:r w:rsidR="00243509">
          <w:rPr>
            <w:webHidden/>
          </w:rPr>
          <w:fldChar w:fldCharType="begin"/>
        </w:r>
        <w:r w:rsidR="00243509">
          <w:rPr>
            <w:webHidden/>
          </w:rPr>
          <w:instrText xml:space="preserve"> PAGEREF _Toc433800389 \h </w:instrText>
        </w:r>
        <w:r w:rsidR="00243509">
          <w:rPr>
            <w:webHidden/>
          </w:rPr>
        </w:r>
        <w:r w:rsidR="00243509">
          <w:rPr>
            <w:webHidden/>
          </w:rPr>
          <w:fldChar w:fldCharType="separate"/>
        </w:r>
        <w:r w:rsidR="00243509">
          <w:rPr>
            <w:webHidden/>
          </w:rPr>
          <w:t>13</w:t>
        </w:r>
        <w:r w:rsidR="00243509">
          <w:rPr>
            <w:webHidden/>
          </w:rPr>
          <w:fldChar w:fldCharType="end"/>
        </w:r>
      </w:hyperlink>
    </w:p>
    <w:p w:rsidR="00243509" w:rsidRDefault="002757D1">
      <w:pPr>
        <w:pStyle w:val="TOC3"/>
        <w:tabs>
          <w:tab w:val="left" w:pos="2268"/>
        </w:tabs>
        <w:rPr>
          <w:rFonts w:asciiTheme="minorHAnsi" w:eastAsiaTheme="minorEastAsia" w:hAnsiTheme="minorHAnsi" w:cstheme="minorBidi"/>
          <w:sz w:val="22"/>
          <w:szCs w:val="22"/>
          <w:lang w:val="en-GB" w:eastAsia="en-GB"/>
        </w:rPr>
      </w:pPr>
      <w:hyperlink w:anchor="_Toc433800390" w:history="1">
        <w:r w:rsidR="00243509" w:rsidRPr="00631905">
          <w:rPr>
            <w:rStyle w:val="Hyperlink"/>
          </w:rPr>
          <w:t>6.5.5</w:t>
        </w:r>
        <w:r w:rsidR="00243509">
          <w:rPr>
            <w:rFonts w:asciiTheme="minorHAnsi" w:eastAsiaTheme="minorEastAsia" w:hAnsiTheme="minorHAnsi" w:cstheme="minorBidi"/>
            <w:sz w:val="22"/>
            <w:szCs w:val="22"/>
            <w:lang w:val="en-GB" w:eastAsia="en-GB"/>
          </w:rPr>
          <w:tab/>
        </w:r>
        <w:r w:rsidR="00243509" w:rsidRPr="00631905">
          <w:rPr>
            <w:rStyle w:val="Hyperlink"/>
          </w:rPr>
          <w:t>Retirement of Registered Items</w:t>
        </w:r>
        <w:r w:rsidR="00243509">
          <w:rPr>
            <w:webHidden/>
          </w:rPr>
          <w:tab/>
        </w:r>
        <w:r w:rsidR="00243509">
          <w:rPr>
            <w:webHidden/>
          </w:rPr>
          <w:fldChar w:fldCharType="begin"/>
        </w:r>
        <w:r w:rsidR="00243509">
          <w:rPr>
            <w:webHidden/>
          </w:rPr>
          <w:instrText xml:space="preserve"> PAGEREF _Toc433800390 \h </w:instrText>
        </w:r>
        <w:r w:rsidR="00243509">
          <w:rPr>
            <w:webHidden/>
          </w:rPr>
        </w:r>
        <w:r w:rsidR="00243509">
          <w:rPr>
            <w:webHidden/>
          </w:rPr>
          <w:fldChar w:fldCharType="separate"/>
        </w:r>
        <w:r w:rsidR="00243509">
          <w:rPr>
            <w:webHidden/>
          </w:rPr>
          <w:t>13</w:t>
        </w:r>
        <w:r w:rsidR="00243509">
          <w:rPr>
            <w:webHidden/>
          </w:rPr>
          <w:fldChar w:fldCharType="end"/>
        </w:r>
      </w:hyperlink>
    </w:p>
    <w:p w:rsidR="00243509" w:rsidRDefault="002757D1">
      <w:pPr>
        <w:pStyle w:val="TOC3"/>
        <w:tabs>
          <w:tab w:val="left" w:pos="2268"/>
        </w:tabs>
        <w:rPr>
          <w:rFonts w:asciiTheme="minorHAnsi" w:eastAsiaTheme="minorEastAsia" w:hAnsiTheme="minorHAnsi" w:cstheme="minorBidi"/>
          <w:sz w:val="22"/>
          <w:szCs w:val="22"/>
          <w:lang w:val="en-GB" w:eastAsia="en-GB"/>
        </w:rPr>
      </w:pPr>
      <w:hyperlink w:anchor="_Toc433800391" w:history="1">
        <w:r w:rsidR="00243509" w:rsidRPr="00631905">
          <w:rPr>
            <w:rStyle w:val="Hyperlink"/>
            <w:lang w:val="en-AU"/>
          </w:rPr>
          <w:t>6.5.6</w:t>
        </w:r>
        <w:r w:rsidR="00243509">
          <w:rPr>
            <w:rFonts w:asciiTheme="minorHAnsi" w:eastAsiaTheme="minorEastAsia" w:hAnsiTheme="minorHAnsi" w:cstheme="minorBidi"/>
            <w:sz w:val="22"/>
            <w:szCs w:val="22"/>
            <w:lang w:val="en-GB" w:eastAsia="en-GB"/>
          </w:rPr>
          <w:tab/>
        </w:r>
        <w:r w:rsidR="00243509" w:rsidRPr="00631905">
          <w:rPr>
            <w:rStyle w:val="Hyperlink"/>
            <w:lang w:val="en-AU"/>
          </w:rPr>
          <w:t>Development of Proposals</w:t>
        </w:r>
        <w:r w:rsidR="00243509">
          <w:rPr>
            <w:webHidden/>
          </w:rPr>
          <w:tab/>
        </w:r>
        <w:r w:rsidR="00243509">
          <w:rPr>
            <w:webHidden/>
          </w:rPr>
          <w:fldChar w:fldCharType="begin"/>
        </w:r>
        <w:r w:rsidR="00243509">
          <w:rPr>
            <w:webHidden/>
          </w:rPr>
          <w:instrText xml:space="preserve"> PAGEREF _Toc433800391 \h </w:instrText>
        </w:r>
        <w:r w:rsidR="00243509">
          <w:rPr>
            <w:webHidden/>
          </w:rPr>
        </w:r>
        <w:r w:rsidR="00243509">
          <w:rPr>
            <w:webHidden/>
          </w:rPr>
          <w:fldChar w:fldCharType="separate"/>
        </w:r>
        <w:r w:rsidR="00243509">
          <w:rPr>
            <w:webHidden/>
          </w:rPr>
          <w:t>13</w:t>
        </w:r>
        <w:r w:rsidR="00243509">
          <w:rPr>
            <w:webHidden/>
          </w:rPr>
          <w:fldChar w:fldCharType="end"/>
        </w:r>
      </w:hyperlink>
    </w:p>
    <w:p w:rsidR="00243509" w:rsidRDefault="002757D1">
      <w:pPr>
        <w:pStyle w:val="TOC1"/>
        <w:rPr>
          <w:rFonts w:asciiTheme="minorHAnsi" w:eastAsiaTheme="minorEastAsia" w:hAnsiTheme="minorHAnsi" w:cstheme="minorBidi"/>
          <w:lang w:val="en-GB" w:eastAsia="en-GB"/>
        </w:rPr>
      </w:pPr>
      <w:hyperlink w:anchor="_Toc433800392" w:history="1">
        <w:r w:rsidR="00243509" w:rsidRPr="00631905">
          <w:rPr>
            <w:rStyle w:val="Hyperlink"/>
          </w:rPr>
          <w:t>7</w:t>
        </w:r>
        <w:r w:rsidR="00243509">
          <w:rPr>
            <w:rFonts w:asciiTheme="minorHAnsi" w:eastAsiaTheme="minorEastAsia" w:hAnsiTheme="minorHAnsi" w:cstheme="minorBidi"/>
            <w:lang w:val="en-GB" w:eastAsia="en-GB"/>
          </w:rPr>
          <w:tab/>
        </w:r>
        <w:r w:rsidR="00243509" w:rsidRPr="00631905">
          <w:rPr>
            <w:rStyle w:val="Hyperlink"/>
          </w:rPr>
          <w:t>Glossary / Definitions / Acronyms</w:t>
        </w:r>
        <w:r w:rsidR="00243509">
          <w:rPr>
            <w:webHidden/>
          </w:rPr>
          <w:tab/>
        </w:r>
        <w:r w:rsidR="00243509">
          <w:rPr>
            <w:webHidden/>
          </w:rPr>
          <w:fldChar w:fldCharType="begin"/>
        </w:r>
        <w:r w:rsidR="00243509">
          <w:rPr>
            <w:webHidden/>
          </w:rPr>
          <w:instrText xml:space="preserve"> PAGEREF _Toc433800392 \h </w:instrText>
        </w:r>
        <w:r w:rsidR="00243509">
          <w:rPr>
            <w:webHidden/>
          </w:rPr>
        </w:r>
        <w:r w:rsidR="00243509">
          <w:rPr>
            <w:webHidden/>
          </w:rPr>
          <w:fldChar w:fldCharType="separate"/>
        </w:r>
        <w:r w:rsidR="00243509">
          <w:rPr>
            <w:webHidden/>
          </w:rPr>
          <w:t>15</w:t>
        </w:r>
        <w:r w:rsidR="00243509">
          <w:rPr>
            <w:webHidden/>
          </w:rPr>
          <w:fldChar w:fldCharType="end"/>
        </w:r>
      </w:hyperlink>
    </w:p>
    <w:p w:rsidR="00243509" w:rsidRDefault="002757D1">
      <w:pPr>
        <w:pStyle w:val="TOC2"/>
        <w:tabs>
          <w:tab w:val="left" w:pos="1418"/>
        </w:tabs>
        <w:rPr>
          <w:rFonts w:asciiTheme="minorHAnsi" w:eastAsiaTheme="minorEastAsia" w:hAnsiTheme="minorHAnsi" w:cstheme="minorBidi"/>
          <w:sz w:val="22"/>
          <w:szCs w:val="22"/>
          <w:lang w:val="en-GB" w:eastAsia="en-GB"/>
        </w:rPr>
      </w:pPr>
      <w:hyperlink w:anchor="_Toc433800393" w:history="1">
        <w:r w:rsidR="00243509" w:rsidRPr="00631905">
          <w:rPr>
            <w:rStyle w:val="Hyperlink"/>
          </w:rPr>
          <w:t>7.1</w:t>
        </w:r>
        <w:r w:rsidR="00243509">
          <w:rPr>
            <w:rFonts w:asciiTheme="minorHAnsi" w:eastAsiaTheme="minorEastAsia" w:hAnsiTheme="minorHAnsi" w:cstheme="minorBidi"/>
            <w:sz w:val="22"/>
            <w:szCs w:val="22"/>
            <w:lang w:val="en-GB" w:eastAsia="en-GB"/>
          </w:rPr>
          <w:tab/>
        </w:r>
        <w:r w:rsidR="00243509" w:rsidRPr="00631905">
          <w:rPr>
            <w:rStyle w:val="Hyperlink"/>
          </w:rPr>
          <w:t>Glossary / Definitions</w:t>
        </w:r>
        <w:r w:rsidR="00243509">
          <w:rPr>
            <w:webHidden/>
          </w:rPr>
          <w:tab/>
        </w:r>
        <w:r w:rsidR="00243509">
          <w:rPr>
            <w:webHidden/>
          </w:rPr>
          <w:fldChar w:fldCharType="begin"/>
        </w:r>
        <w:r w:rsidR="00243509">
          <w:rPr>
            <w:webHidden/>
          </w:rPr>
          <w:instrText xml:space="preserve"> PAGEREF _Toc433800393 \h </w:instrText>
        </w:r>
        <w:r w:rsidR="00243509">
          <w:rPr>
            <w:webHidden/>
          </w:rPr>
        </w:r>
        <w:r w:rsidR="00243509">
          <w:rPr>
            <w:webHidden/>
          </w:rPr>
          <w:fldChar w:fldCharType="separate"/>
        </w:r>
        <w:r w:rsidR="00243509">
          <w:rPr>
            <w:webHidden/>
          </w:rPr>
          <w:t>15</w:t>
        </w:r>
        <w:r w:rsidR="00243509">
          <w:rPr>
            <w:webHidden/>
          </w:rPr>
          <w:fldChar w:fldCharType="end"/>
        </w:r>
      </w:hyperlink>
    </w:p>
    <w:p w:rsidR="00243509" w:rsidRDefault="002757D1">
      <w:pPr>
        <w:pStyle w:val="TOC2"/>
        <w:tabs>
          <w:tab w:val="left" w:pos="1418"/>
        </w:tabs>
        <w:rPr>
          <w:rFonts w:asciiTheme="minorHAnsi" w:eastAsiaTheme="minorEastAsia" w:hAnsiTheme="minorHAnsi" w:cstheme="minorBidi"/>
          <w:sz w:val="22"/>
          <w:szCs w:val="22"/>
          <w:lang w:val="en-GB" w:eastAsia="en-GB"/>
        </w:rPr>
      </w:pPr>
      <w:hyperlink w:anchor="_Toc433800394" w:history="1">
        <w:r w:rsidR="00243509" w:rsidRPr="00631905">
          <w:rPr>
            <w:rStyle w:val="Hyperlink"/>
          </w:rPr>
          <w:t>7.2</w:t>
        </w:r>
        <w:r w:rsidR="00243509">
          <w:rPr>
            <w:rFonts w:asciiTheme="minorHAnsi" w:eastAsiaTheme="minorEastAsia" w:hAnsiTheme="minorHAnsi" w:cstheme="minorBidi"/>
            <w:sz w:val="22"/>
            <w:szCs w:val="22"/>
            <w:lang w:val="en-GB" w:eastAsia="en-GB"/>
          </w:rPr>
          <w:tab/>
        </w:r>
        <w:r w:rsidR="00243509" w:rsidRPr="00631905">
          <w:rPr>
            <w:rStyle w:val="Hyperlink"/>
          </w:rPr>
          <w:t>Acronyms</w:t>
        </w:r>
        <w:r w:rsidR="00243509">
          <w:rPr>
            <w:webHidden/>
          </w:rPr>
          <w:tab/>
        </w:r>
        <w:r w:rsidR="00243509">
          <w:rPr>
            <w:webHidden/>
          </w:rPr>
          <w:fldChar w:fldCharType="begin"/>
        </w:r>
        <w:r w:rsidR="00243509">
          <w:rPr>
            <w:webHidden/>
          </w:rPr>
          <w:instrText xml:space="preserve"> PAGEREF _Toc433800394 \h </w:instrText>
        </w:r>
        <w:r w:rsidR="00243509">
          <w:rPr>
            <w:webHidden/>
          </w:rPr>
        </w:r>
        <w:r w:rsidR="00243509">
          <w:rPr>
            <w:webHidden/>
          </w:rPr>
          <w:fldChar w:fldCharType="separate"/>
        </w:r>
        <w:r w:rsidR="00243509">
          <w:rPr>
            <w:webHidden/>
          </w:rPr>
          <w:t>15</w:t>
        </w:r>
        <w:r w:rsidR="00243509">
          <w:rPr>
            <w:webHidden/>
          </w:rPr>
          <w:fldChar w:fldCharType="end"/>
        </w:r>
      </w:hyperlink>
    </w:p>
    <w:p w:rsidR="00243509" w:rsidRDefault="002757D1">
      <w:pPr>
        <w:pStyle w:val="TOC1"/>
        <w:rPr>
          <w:rFonts w:asciiTheme="minorHAnsi" w:eastAsiaTheme="minorEastAsia" w:hAnsiTheme="minorHAnsi" w:cstheme="minorBidi"/>
          <w:lang w:val="en-GB" w:eastAsia="en-GB"/>
        </w:rPr>
      </w:pPr>
      <w:hyperlink w:anchor="_Toc433800395" w:history="1">
        <w:r w:rsidR="00243509" w:rsidRPr="00631905">
          <w:rPr>
            <w:rStyle w:val="Hyperlink"/>
          </w:rPr>
          <w:t>8</w:t>
        </w:r>
        <w:r w:rsidR="00243509">
          <w:rPr>
            <w:rFonts w:asciiTheme="minorHAnsi" w:eastAsiaTheme="minorEastAsia" w:hAnsiTheme="minorHAnsi" w:cstheme="minorBidi"/>
            <w:lang w:val="en-GB" w:eastAsia="en-GB"/>
          </w:rPr>
          <w:tab/>
        </w:r>
        <w:r w:rsidR="00243509" w:rsidRPr="00631905">
          <w:rPr>
            <w:rStyle w:val="Hyperlink"/>
          </w:rPr>
          <w:t>References</w:t>
        </w:r>
        <w:r w:rsidR="00243509">
          <w:rPr>
            <w:webHidden/>
          </w:rPr>
          <w:tab/>
        </w:r>
        <w:r w:rsidR="00243509">
          <w:rPr>
            <w:webHidden/>
          </w:rPr>
          <w:fldChar w:fldCharType="begin"/>
        </w:r>
        <w:r w:rsidR="00243509">
          <w:rPr>
            <w:webHidden/>
          </w:rPr>
          <w:instrText xml:space="preserve"> PAGEREF _Toc433800395 \h </w:instrText>
        </w:r>
        <w:r w:rsidR="00243509">
          <w:rPr>
            <w:webHidden/>
          </w:rPr>
        </w:r>
        <w:r w:rsidR="00243509">
          <w:rPr>
            <w:webHidden/>
          </w:rPr>
          <w:fldChar w:fldCharType="separate"/>
        </w:r>
        <w:r w:rsidR="00243509">
          <w:rPr>
            <w:webHidden/>
          </w:rPr>
          <w:t>15</w:t>
        </w:r>
        <w:r w:rsidR="00243509">
          <w:rPr>
            <w:webHidden/>
          </w:rPr>
          <w:fldChar w:fldCharType="end"/>
        </w:r>
      </w:hyperlink>
    </w:p>
    <w:p w:rsidR="00BC2898" w:rsidRDefault="00243509" w:rsidP="00911523">
      <w:pPr>
        <w:pStyle w:val="TOC1"/>
        <w:rPr>
          <w:rFonts w:cs="Arial"/>
        </w:rPr>
      </w:pPr>
      <w:r>
        <w:rPr>
          <w:rFonts w:ascii="Calibri" w:hAnsi="Calibri"/>
          <w:b/>
          <w:bCs/>
          <w:caps/>
          <w:sz w:val="24"/>
          <w:szCs w:val="24"/>
          <w:lang w:eastAsia="en-US"/>
        </w:rPr>
        <w:fldChar w:fldCharType="end"/>
      </w:r>
    </w:p>
    <w:p w:rsidR="00BC2898" w:rsidRDefault="00BC2898" w:rsidP="008517F9">
      <w:pPr>
        <w:pStyle w:val="Title"/>
      </w:pPr>
      <w:bookmarkStart w:id="8" w:name="_Toc216674837"/>
      <w:bookmarkStart w:id="9" w:name="_Toc433800362"/>
      <w:r>
        <w:lastRenderedPageBreak/>
        <w:t>Index of Tables</w:t>
      </w:r>
      <w:bookmarkEnd w:id="8"/>
      <w:bookmarkEnd w:id="9"/>
    </w:p>
    <w:p w:rsidR="00911523" w:rsidRDefault="00BC2898">
      <w:pPr>
        <w:pStyle w:val="TableofFigures"/>
        <w:rPr>
          <w:rFonts w:asciiTheme="minorHAnsi" w:hAnsiTheme="minorHAnsi" w:cstheme="minorBidi"/>
          <w:lang w:val="en-GB" w:eastAsia="en-GB"/>
        </w:rPr>
      </w:pPr>
      <w:r>
        <w:fldChar w:fldCharType="begin"/>
      </w:r>
      <w:r>
        <w:instrText xml:space="preserve"> TOC \h \z \t "Table_#" \c </w:instrText>
      </w:r>
      <w:r>
        <w:fldChar w:fldCharType="separate"/>
      </w:r>
      <w:hyperlink w:anchor="_Toc433791316" w:history="1">
        <w:r w:rsidR="00911523" w:rsidRPr="00F465E7">
          <w:rPr>
            <w:rStyle w:val="Hyperlink"/>
          </w:rPr>
          <w:t>Table 1</w:t>
        </w:r>
        <w:r w:rsidR="00911523">
          <w:rPr>
            <w:rFonts w:asciiTheme="minorHAnsi" w:hAnsiTheme="minorHAnsi" w:cstheme="minorBidi"/>
            <w:lang w:val="en-GB" w:eastAsia="en-GB"/>
          </w:rPr>
          <w:tab/>
        </w:r>
        <w:r w:rsidR="00911523" w:rsidRPr="00F465E7">
          <w:rPr>
            <w:rStyle w:val="Hyperlink"/>
          </w:rPr>
          <w:t>IALA domain</w:t>
        </w:r>
        <w:r w:rsidR="00911523">
          <w:rPr>
            <w:webHidden/>
          </w:rPr>
          <w:tab/>
        </w:r>
        <w:r w:rsidR="00911523">
          <w:rPr>
            <w:webHidden/>
          </w:rPr>
          <w:fldChar w:fldCharType="begin"/>
        </w:r>
        <w:r w:rsidR="00911523">
          <w:rPr>
            <w:webHidden/>
          </w:rPr>
          <w:instrText xml:space="preserve"> PAGEREF _Toc433791316 \h </w:instrText>
        </w:r>
        <w:r w:rsidR="00911523">
          <w:rPr>
            <w:webHidden/>
          </w:rPr>
        </w:r>
        <w:r w:rsidR="00911523">
          <w:rPr>
            <w:webHidden/>
          </w:rPr>
          <w:fldChar w:fldCharType="separate"/>
        </w:r>
        <w:r w:rsidR="00911523">
          <w:rPr>
            <w:webHidden/>
          </w:rPr>
          <w:t>7</w:t>
        </w:r>
        <w:r w:rsidR="00911523">
          <w:rPr>
            <w:webHidden/>
          </w:rPr>
          <w:fldChar w:fldCharType="end"/>
        </w:r>
      </w:hyperlink>
    </w:p>
    <w:p w:rsidR="00BC2898" w:rsidRDefault="00BC2898" w:rsidP="00FF7BED">
      <w:pPr>
        <w:pStyle w:val="Title"/>
      </w:pPr>
      <w:r>
        <w:fldChar w:fldCharType="end"/>
      </w:r>
      <w:bookmarkStart w:id="10" w:name="_Toc216674838"/>
      <w:bookmarkStart w:id="11" w:name="_Toc433800363"/>
      <w:r>
        <w:t>Index of Figures</w:t>
      </w:r>
      <w:bookmarkEnd w:id="10"/>
      <w:bookmarkEnd w:id="11"/>
    </w:p>
    <w:p w:rsidR="00911523" w:rsidRDefault="00BC2898">
      <w:pPr>
        <w:pStyle w:val="TableofFigures"/>
        <w:rPr>
          <w:rFonts w:asciiTheme="minorHAnsi" w:hAnsiTheme="minorHAnsi" w:cstheme="minorBidi"/>
          <w:lang w:val="en-GB" w:eastAsia="en-GB"/>
        </w:rPr>
      </w:pPr>
      <w:r>
        <w:fldChar w:fldCharType="begin"/>
      </w:r>
      <w:r>
        <w:instrText xml:space="preserve"> TOC \h \z \t "Figure_#" \c </w:instrText>
      </w:r>
      <w:r>
        <w:fldChar w:fldCharType="separate"/>
      </w:r>
      <w:hyperlink w:anchor="_Toc433791305" w:history="1">
        <w:r w:rsidR="00911523" w:rsidRPr="00FF3517">
          <w:rPr>
            <w:rStyle w:val="Hyperlink"/>
          </w:rPr>
          <w:t>Figure 1</w:t>
        </w:r>
        <w:r w:rsidR="00911523">
          <w:rPr>
            <w:rFonts w:asciiTheme="minorHAnsi" w:hAnsiTheme="minorHAnsi" w:cstheme="minorBidi"/>
            <w:lang w:val="en-GB" w:eastAsia="en-GB"/>
          </w:rPr>
          <w:tab/>
        </w:r>
        <w:r w:rsidR="00911523" w:rsidRPr="00FF3517">
          <w:rPr>
            <w:rStyle w:val="Hyperlink"/>
            <w:lang w:val="en-AU"/>
          </w:rPr>
          <w:t>Domain with Registers</w:t>
        </w:r>
        <w:r w:rsidR="00911523">
          <w:rPr>
            <w:webHidden/>
          </w:rPr>
          <w:tab/>
        </w:r>
        <w:r w:rsidR="00911523">
          <w:rPr>
            <w:webHidden/>
          </w:rPr>
          <w:fldChar w:fldCharType="begin"/>
        </w:r>
        <w:r w:rsidR="00911523">
          <w:rPr>
            <w:webHidden/>
          </w:rPr>
          <w:instrText xml:space="preserve"> PAGEREF _Toc433791305 \h </w:instrText>
        </w:r>
        <w:r w:rsidR="00911523">
          <w:rPr>
            <w:webHidden/>
          </w:rPr>
        </w:r>
        <w:r w:rsidR="00911523">
          <w:rPr>
            <w:webHidden/>
          </w:rPr>
          <w:fldChar w:fldCharType="separate"/>
        </w:r>
        <w:r w:rsidR="00911523">
          <w:rPr>
            <w:webHidden/>
          </w:rPr>
          <w:t>5</w:t>
        </w:r>
        <w:r w:rsidR="00911523">
          <w:rPr>
            <w:webHidden/>
          </w:rPr>
          <w:fldChar w:fldCharType="end"/>
        </w:r>
      </w:hyperlink>
    </w:p>
    <w:p w:rsidR="00911523" w:rsidRDefault="002757D1">
      <w:pPr>
        <w:pStyle w:val="TableofFigures"/>
        <w:rPr>
          <w:rFonts w:asciiTheme="minorHAnsi" w:hAnsiTheme="minorHAnsi" w:cstheme="minorBidi"/>
          <w:lang w:val="en-GB" w:eastAsia="en-GB"/>
        </w:rPr>
      </w:pPr>
      <w:hyperlink w:anchor="_Toc433791306" w:history="1">
        <w:r w:rsidR="00911523" w:rsidRPr="00FF3517">
          <w:rPr>
            <w:rStyle w:val="Hyperlink"/>
          </w:rPr>
          <w:t>Figure 2</w:t>
        </w:r>
        <w:r w:rsidR="00911523">
          <w:rPr>
            <w:rFonts w:asciiTheme="minorHAnsi" w:hAnsiTheme="minorHAnsi" w:cstheme="minorBidi"/>
            <w:lang w:val="en-GB" w:eastAsia="en-GB"/>
          </w:rPr>
          <w:tab/>
        </w:r>
        <w:r w:rsidR="00911523" w:rsidRPr="00FF3517">
          <w:rPr>
            <w:rStyle w:val="Hyperlink"/>
          </w:rPr>
          <w:t>IALA Domains organisation</w:t>
        </w:r>
        <w:r w:rsidR="00911523">
          <w:rPr>
            <w:webHidden/>
          </w:rPr>
          <w:tab/>
        </w:r>
        <w:r w:rsidR="00911523">
          <w:rPr>
            <w:webHidden/>
          </w:rPr>
          <w:fldChar w:fldCharType="begin"/>
        </w:r>
        <w:r w:rsidR="00911523">
          <w:rPr>
            <w:webHidden/>
          </w:rPr>
          <w:instrText xml:space="preserve"> PAGEREF _Toc433791306 \h </w:instrText>
        </w:r>
        <w:r w:rsidR="00911523">
          <w:rPr>
            <w:webHidden/>
          </w:rPr>
        </w:r>
        <w:r w:rsidR="00911523">
          <w:rPr>
            <w:webHidden/>
          </w:rPr>
          <w:fldChar w:fldCharType="separate"/>
        </w:r>
        <w:r w:rsidR="00911523">
          <w:rPr>
            <w:webHidden/>
          </w:rPr>
          <w:t>9</w:t>
        </w:r>
        <w:r w:rsidR="00911523">
          <w:rPr>
            <w:webHidden/>
          </w:rPr>
          <w:fldChar w:fldCharType="end"/>
        </w:r>
      </w:hyperlink>
    </w:p>
    <w:p w:rsidR="00911523" w:rsidRDefault="002757D1">
      <w:pPr>
        <w:pStyle w:val="TableofFigures"/>
        <w:rPr>
          <w:rFonts w:asciiTheme="minorHAnsi" w:hAnsiTheme="minorHAnsi" w:cstheme="minorBidi"/>
          <w:lang w:val="en-GB" w:eastAsia="en-GB"/>
        </w:rPr>
      </w:pPr>
      <w:hyperlink w:anchor="_Toc433791307" w:history="1">
        <w:r w:rsidR="00911523" w:rsidRPr="00FF3517">
          <w:rPr>
            <w:rStyle w:val="Hyperlink"/>
          </w:rPr>
          <w:t>Figure 3</w:t>
        </w:r>
        <w:r w:rsidR="00911523">
          <w:rPr>
            <w:rFonts w:asciiTheme="minorHAnsi" w:hAnsiTheme="minorHAnsi" w:cstheme="minorBidi"/>
            <w:lang w:val="en-GB" w:eastAsia="en-GB"/>
          </w:rPr>
          <w:tab/>
        </w:r>
        <w:r w:rsidR="00911523" w:rsidRPr="00FF3517">
          <w:rPr>
            <w:rStyle w:val="Hyperlink"/>
          </w:rPr>
          <w:t>Processing of Proposals</w:t>
        </w:r>
        <w:r w:rsidR="00911523">
          <w:rPr>
            <w:webHidden/>
          </w:rPr>
          <w:tab/>
        </w:r>
        <w:r w:rsidR="00911523">
          <w:rPr>
            <w:webHidden/>
          </w:rPr>
          <w:fldChar w:fldCharType="begin"/>
        </w:r>
        <w:r w:rsidR="00911523">
          <w:rPr>
            <w:webHidden/>
          </w:rPr>
          <w:instrText xml:space="preserve"> PAGEREF _Toc433791307 \h </w:instrText>
        </w:r>
        <w:r w:rsidR="00911523">
          <w:rPr>
            <w:webHidden/>
          </w:rPr>
        </w:r>
        <w:r w:rsidR="00911523">
          <w:rPr>
            <w:webHidden/>
          </w:rPr>
          <w:fldChar w:fldCharType="separate"/>
        </w:r>
        <w:r w:rsidR="00911523">
          <w:rPr>
            <w:webHidden/>
          </w:rPr>
          <w:t>10</w:t>
        </w:r>
        <w:r w:rsidR="00911523">
          <w:rPr>
            <w:webHidden/>
          </w:rPr>
          <w:fldChar w:fldCharType="end"/>
        </w:r>
      </w:hyperlink>
    </w:p>
    <w:p w:rsidR="00911523" w:rsidRDefault="002757D1">
      <w:pPr>
        <w:pStyle w:val="TableofFigures"/>
        <w:rPr>
          <w:rFonts w:asciiTheme="minorHAnsi" w:hAnsiTheme="minorHAnsi" w:cstheme="minorBidi"/>
          <w:lang w:val="en-GB" w:eastAsia="en-GB"/>
        </w:rPr>
      </w:pPr>
      <w:hyperlink w:anchor="_Toc433791308" w:history="1">
        <w:r w:rsidR="00911523" w:rsidRPr="00FF3517">
          <w:rPr>
            <w:rStyle w:val="Hyperlink"/>
          </w:rPr>
          <w:t>Figure 4</w:t>
        </w:r>
        <w:r w:rsidR="00911523">
          <w:rPr>
            <w:rFonts w:asciiTheme="minorHAnsi" w:hAnsiTheme="minorHAnsi" w:cstheme="minorBidi"/>
            <w:lang w:val="en-GB" w:eastAsia="en-GB"/>
          </w:rPr>
          <w:tab/>
        </w:r>
        <w:r w:rsidR="00911523" w:rsidRPr="00FF3517">
          <w:rPr>
            <w:rStyle w:val="Hyperlink"/>
          </w:rPr>
          <w:t>Processing of Proposals</w:t>
        </w:r>
        <w:r w:rsidR="00911523">
          <w:rPr>
            <w:webHidden/>
          </w:rPr>
          <w:tab/>
        </w:r>
        <w:r w:rsidR="00911523">
          <w:rPr>
            <w:webHidden/>
          </w:rPr>
          <w:fldChar w:fldCharType="begin"/>
        </w:r>
        <w:r w:rsidR="00911523">
          <w:rPr>
            <w:webHidden/>
          </w:rPr>
          <w:instrText xml:space="preserve"> PAGEREF _Toc433791308 \h </w:instrText>
        </w:r>
        <w:r w:rsidR="00911523">
          <w:rPr>
            <w:webHidden/>
          </w:rPr>
        </w:r>
        <w:r w:rsidR="00911523">
          <w:rPr>
            <w:webHidden/>
          </w:rPr>
          <w:fldChar w:fldCharType="separate"/>
        </w:r>
        <w:r w:rsidR="00911523">
          <w:rPr>
            <w:webHidden/>
          </w:rPr>
          <w:t>13</w:t>
        </w:r>
        <w:r w:rsidR="00911523">
          <w:rPr>
            <w:webHidden/>
          </w:rPr>
          <w:fldChar w:fldCharType="end"/>
        </w:r>
      </w:hyperlink>
    </w:p>
    <w:p w:rsidR="00BC2898" w:rsidRDefault="00BC2898" w:rsidP="009E559D">
      <w:pPr>
        <w:pStyle w:val="BlockText"/>
        <w:spacing w:before="480" w:after="240"/>
        <w:ind w:left="0" w:right="0"/>
        <w:jc w:val="center"/>
      </w:pPr>
      <w:r>
        <w:fldChar w:fldCharType="end"/>
      </w:r>
      <w:r w:rsidRPr="00371BEF">
        <w:br w:type="page"/>
      </w:r>
    </w:p>
    <w:p w:rsidR="00BC2898" w:rsidRDefault="00BC2898" w:rsidP="009E559D">
      <w:pPr>
        <w:pStyle w:val="BlockText"/>
        <w:spacing w:before="240" w:after="0"/>
        <w:ind w:left="0" w:right="0"/>
        <w:jc w:val="center"/>
      </w:pPr>
    </w:p>
    <w:p w:rsidR="00BC2898" w:rsidRPr="009E559D" w:rsidRDefault="00BC2898" w:rsidP="008517F9">
      <w:pPr>
        <w:pStyle w:val="Title"/>
      </w:pPr>
      <w:bookmarkStart w:id="12" w:name="_Toc433800364"/>
      <w:r w:rsidRPr="009E559D">
        <w:t>Procedures for the Management of the IALA Domains under the IHO Registry</w:t>
      </w:r>
      <w:bookmarkEnd w:id="12"/>
    </w:p>
    <w:p w:rsidR="00BC2898" w:rsidRPr="006B795C" w:rsidRDefault="00BC2898" w:rsidP="00BF78FE">
      <w:pPr>
        <w:pStyle w:val="Heading1"/>
        <w:numPr>
          <w:ilvl w:val="0"/>
          <w:numId w:val="25"/>
        </w:numPr>
      </w:pPr>
      <w:bookmarkStart w:id="13" w:name="_Toc216674839"/>
      <w:bookmarkStart w:id="14" w:name="_Toc367953577"/>
      <w:bookmarkStart w:id="15" w:name="_Toc433800365"/>
      <w:r w:rsidRPr="006B795C">
        <w:t>I</w:t>
      </w:r>
      <w:r w:rsidR="00D41401">
        <w:t>ntroduction</w:t>
      </w:r>
      <w:bookmarkEnd w:id="13"/>
      <w:bookmarkEnd w:id="14"/>
      <w:bookmarkEnd w:id="15"/>
    </w:p>
    <w:p w:rsidR="00BC2898" w:rsidRDefault="00BC2898" w:rsidP="00EF1138">
      <w:pPr>
        <w:pStyle w:val="BodyText"/>
      </w:pPr>
      <w:r>
        <w:t xml:space="preserve">This document describes the roles, responsibilities and procedures for IALA as a Submitting </w:t>
      </w:r>
      <w:r w:rsidR="00B90CFA">
        <w:t>Organisation</w:t>
      </w:r>
      <w:r>
        <w:t xml:space="preserve"> under the </w:t>
      </w:r>
      <w:r w:rsidRPr="007076CB">
        <w:t>In</w:t>
      </w:r>
      <w:r>
        <w:t xml:space="preserve">ternational Hydrographic </w:t>
      </w:r>
      <w:r w:rsidR="00B90CFA">
        <w:t>Organisation</w:t>
      </w:r>
      <w:r>
        <w:t xml:space="preserve"> (IHO) Registry, based on IHO Standards S-100 and S-99, for managing and</w:t>
      </w:r>
      <w:r w:rsidRPr="00DE5827">
        <w:t xml:space="preserve"> </w:t>
      </w:r>
      <w:r>
        <w:t>operating the associated IALA domains.</w:t>
      </w:r>
    </w:p>
    <w:p w:rsidR="00BC2898" w:rsidRPr="00F23EA4" w:rsidRDefault="00C3074E" w:rsidP="00EF1138">
      <w:pPr>
        <w:pStyle w:val="BodyText"/>
      </w:pPr>
      <w:r>
        <w:t>This G</w:t>
      </w:r>
      <w:r w:rsidR="00BC2898" w:rsidRPr="007076CB">
        <w:t xml:space="preserve">uideline explains the concepts of registries and domains, the responsibility of IHO as manager of the </w:t>
      </w:r>
      <w:r w:rsidR="00BC2898">
        <w:t>IHO</w:t>
      </w:r>
      <w:r w:rsidR="00BC2898" w:rsidRPr="007076CB">
        <w:t xml:space="preserve"> Registry and the role of IALA as a domain owner and manager. </w:t>
      </w:r>
    </w:p>
    <w:p w:rsidR="00BC2898" w:rsidRPr="00F23EA4" w:rsidRDefault="00E75E55" w:rsidP="00EF1138">
      <w:pPr>
        <w:pStyle w:val="BodyText"/>
      </w:pPr>
      <w:r>
        <w:t>The IALA</w:t>
      </w:r>
      <w:r w:rsidR="00BC2898" w:rsidRPr="007076CB">
        <w:t xml:space="preserve"> roles and responsibilities as a submitting organisation are set out and the process for man</w:t>
      </w:r>
      <w:r w:rsidR="00BC2898">
        <w:t>aging submissions is laid down.</w:t>
      </w:r>
    </w:p>
    <w:p w:rsidR="00BC2898" w:rsidRPr="00F23EA4" w:rsidRDefault="00E75E55" w:rsidP="00EF1138">
      <w:pPr>
        <w:pStyle w:val="BodyText"/>
      </w:pPr>
      <w:r>
        <w:t>The overall context of IALA</w:t>
      </w:r>
      <w:r w:rsidR="00BC2898" w:rsidRPr="007076CB">
        <w:t xml:space="preserve"> involvement in the </w:t>
      </w:r>
      <w:r w:rsidR="00BC2898">
        <w:t>IHO</w:t>
      </w:r>
      <w:r w:rsidR="00BC2898" w:rsidRPr="007076CB">
        <w:t xml:space="preserve"> Registry is considered, in particular the move towards a Common Maritime Data Structure</w:t>
      </w:r>
      <w:r w:rsidR="00BC2898">
        <w:t xml:space="preserve"> (CMDS)</w:t>
      </w:r>
      <w:r w:rsidR="00BC2898" w:rsidRPr="007076CB">
        <w:t xml:space="preserve"> and the proposed IMO</w:t>
      </w:r>
      <w:r w:rsidR="00BC2898">
        <w:t>/IHO Harmonization</w:t>
      </w:r>
      <w:r w:rsidR="00BC2898" w:rsidRPr="007076CB">
        <w:t xml:space="preserve"> Group on Data Modelling</w:t>
      </w:r>
      <w:r w:rsidR="00BC2898">
        <w:t xml:space="preserve"> (HGDM)</w:t>
      </w:r>
      <w:r w:rsidR="00BC2898" w:rsidRPr="007076CB">
        <w:t>.</w:t>
      </w:r>
    </w:p>
    <w:p w:rsidR="00BC2898" w:rsidRPr="006B795C" w:rsidRDefault="00BC2898" w:rsidP="00243509">
      <w:pPr>
        <w:pStyle w:val="Heading1"/>
      </w:pPr>
      <w:bookmarkStart w:id="16" w:name="_Toc216674840"/>
      <w:bookmarkStart w:id="17" w:name="_Toc367953578"/>
      <w:bookmarkStart w:id="18" w:name="_Toc433800366"/>
      <w:r w:rsidRPr="00243509">
        <w:t>B</w:t>
      </w:r>
      <w:r w:rsidR="00D41401" w:rsidRPr="00243509">
        <w:t>ackground</w:t>
      </w:r>
      <w:bookmarkEnd w:id="16"/>
      <w:bookmarkEnd w:id="17"/>
      <w:bookmarkEnd w:id="18"/>
    </w:p>
    <w:p w:rsidR="00BC2898" w:rsidRDefault="00BC2898" w:rsidP="00EF1138">
      <w:pPr>
        <w:pStyle w:val="BodyText"/>
        <w:rPr>
          <w:bCs/>
        </w:rPr>
      </w:pPr>
      <w:r w:rsidRPr="007076CB">
        <w:t>The IHO S-100 Universal Hydrographic Data Model was published as an international standard in 2010. One objective of S-100 is providing an ISO-conformant registry, managed by the IHO, containing registers such as feature concept dictionaries and product feature catalogues that are flexible a</w:t>
      </w:r>
      <w:r w:rsidR="00E75E55">
        <w:t>nd capable of managed expansion. A further</w:t>
      </w:r>
      <w:r w:rsidRPr="007076CB">
        <w:t xml:space="preserve"> objective is to provide separate registers for different user communities. </w:t>
      </w:r>
      <w:r>
        <w:t xml:space="preserve"> </w:t>
      </w:r>
      <w:r w:rsidRPr="007076CB">
        <w:t xml:space="preserve">The operational procedures for </w:t>
      </w:r>
      <w:r w:rsidR="00E75E55">
        <w:rPr>
          <w:bCs/>
        </w:rPr>
        <w:t>the organis</w:t>
      </w:r>
      <w:r w:rsidRPr="007076CB">
        <w:rPr>
          <w:bCs/>
        </w:rPr>
        <w:t xml:space="preserve">ation and management of the </w:t>
      </w:r>
      <w:r>
        <w:rPr>
          <w:bCs/>
        </w:rPr>
        <w:t>IHO</w:t>
      </w:r>
      <w:r w:rsidRPr="007076CB">
        <w:rPr>
          <w:bCs/>
        </w:rPr>
        <w:t xml:space="preserve"> Registry are set out in IHO Publication S-99.</w:t>
      </w:r>
    </w:p>
    <w:p w:rsidR="00BC2898" w:rsidRPr="009D6334" w:rsidRDefault="00BC2898" w:rsidP="00EF1138">
      <w:pPr>
        <w:pStyle w:val="BodyText"/>
        <w:rPr>
          <w:rFonts w:cs="Arial"/>
        </w:rPr>
      </w:pPr>
      <w:r>
        <w:t>There is a Memorandum of Understanding</w:t>
      </w:r>
      <w:r w:rsidRPr="00D06C0A">
        <w:t xml:space="preserve"> between the IHO</w:t>
      </w:r>
      <w:r w:rsidR="00E75E55">
        <w:t xml:space="preserve"> and IALA</w:t>
      </w:r>
      <w:r>
        <w:t xml:space="preserve"> which was signed in 2001 and covers </w:t>
      </w:r>
      <w:r w:rsidRPr="00000DCC">
        <w:t xml:space="preserve">work on </w:t>
      </w:r>
      <w:r>
        <w:t xml:space="preserve">the IHO Registry, which is governed by </w:t>
      </w:r>
      <w:r w:rsidRPr="00000DCC">
        <w:t>S-9</w:t>
      </w:r>
      <w:r>
        <w:t xml:space="preserve">9.  </w:t>
      </w:r>
      <w:r w:rsidRPr="00B0211F">
        <w:t>Within th</w:t>
      </w:r>
      <w:r>
        <w:t xml:space="preserve">e IHO Registry, </w:t>
      </w:r>
      <w:r w:rsidR="00732109">
        <w:t>external Submitting Organisations may use “Supplementary Registers”</w:t>
      </w:r>
      <w:r>
        <w:t xml:space="preserve">. </w:t>
      </w:r>
      <w:r w:rsidRPr="007076CB">
        <w:t>The S-99 and S-100 standards are maintained and developed by TSMAD (</w:t>
      </w:r>
      <w:r w:rsidRPr="008378C9">
        <w:t>T</w:t>
      </w:r>
      <w:r w:rsidRPr="008378C9">
        <w:rPr>
          <w:rFonts w:cs="Arial"/>
        </w:rPr>
        <w:t>ransfer Standard Maintenance and Applications Development working group) on which IALA has a seat.</w:t>
      </w:r>
      <w:r w:rsidRPr="00267F74">
        <w:t xml:space="preserve"> </w:t>
      </w:r>
      <w:r w:rsidR="00E75E55">
        <w:t>There are two aspects to IALA</w:t>
      </w:r>
      <w:r w:rsidRPr="00B0211F">
        <w:t xml:space="preserve"> participation.  The first is to participate as a Submitting </w:t>
      </w:r>
      <w:r w:rsidR="00B90CFA">
        <w:t>Organisation</w:t>
      </w:r>
      <w:r w:rsidRPr="00B0211F">
        <w:t>.  The second is to become a domain owner under the Registry.</w:t>
      </w:r>
    </w:p>
    <w:p w:rsidR="00BC2898" w:rsidRPr="00B0211F" w:rsidRDefault="00BC2898" w:rsidP="00EF1138">
      <w:pPr>
        <w:pStyle w:val="BodyText"/>
      </w:pPr>
      <w:r>
        <w:t>A</w:t>
      </w:r>
      <w:r w:rsidRPr="00B0211F">
        <w:t>t its 57</w:t>
      </w:r>
      <w:r w:rsidRPr="00B0211F">
        <w:rPr>
          <w:vertAlign w:val="superscript"/>
        </w:rPr>
        <w:t>th</w:t>
      </w:r>
      <w:r>
        <w:t xml:space="preserve"> session I</w:t>
      </w:r>
      <w:r w:rsidRPr="00B0211F">
        <w:t>MO NAV</w:t>
      </w:r>
      <w:r>
        <w:t xml:space="preserve"> agreed to </w:t>
      </w:r>
      <w:r w:rsidRPr="00B0211F">
        <w:t xml:space="preserve">the use of the IHO Registry as a baseline for the collection, exchange, and distribution of data.  </w:t>
      </w:r>
      <w:r>
        <w:t>At the same meeting it was proposed to set up an IMO / IHO Harmonization Group on Data Modelling</w:t>
      </w:r>
      <w:r w:rsidR="00732109">
        <w:t xml:space="preserve"> (HGDM)</w:t>
      </w:r>
      <w:r>
        <w:t xml:space="preserve">, which is tasked with establishing the Common Maritime Data Structure.  </w:t>
      </w:r>
      <w:r w:rsidR="00732109" w:rsidRPr="00732109">
        <w:t>As</w:t>
      </w:r>
      <w:r w:rsidRPr="00732109">
        <w:t xml:space="preserve"> a Domain Owner </w:t>
      </w:r>
      <w:r w:rsidR="00732109" w:rsidRPr="00732109">
        <w:t>with</w:t>
      </w:r>
      <w:r w:rsidRPr="00732109">
        <w:t xml:space="preserve">in the IHO Registry, IALA </w:t>
      </w:r>
      <w:r w:rsidR="00732109" w:rsidRPr="00732109">
        <w:t>can expect to</w:t>
      </w:r>
      <w:r w:rsidRPr="00732109">
        <w:t xml:space="preserve"> contribute to the HGDM and to the CMDS.</w:t>
      </w:r>
    </w:p>
    <w:p w:rsidR="00BC2898" w:rsidRDefault="00BC2898" w:rsidP="00EF1138">
      <w:pPr>
        <w:pStyle w:val="BodyText"/>
      </w:pPr>
      <w:r w:rsidRPr="00B0211F">
        <w:rPr>
          <w:lang w:eastAsia="de-DE"/>
        </w:rPr>
        <w:t>At its 52</w:t>
      </w:r>
      <w:r w:rsidRPr="00B0211F">
        <w:rPr>
          <w:vertAlign w:val="superscript"/>
          <w:lang w:eastAsia="de-DE"/>
        </w:rPr>
        <w:t>nd</w:t>
      </w:r>
      <w:r w:rsidRPr="00B0211F">
        <w:rPr>
          <w:lang w:eastAsia="de-DE"/>
        </w:rPr>
        <w:t xml:space="preserve"> session, </w:t>
      </w:r>
      <w:r>
        <w:rPr>
          <w:lang w:eastAsia="de-DE"/>
        </w:rPr>
        <w:t xml:space="preserve">the </w:t>
      </w:r>
      <w:r w:rsidRPr="00B0211F">
        <w:rPr>
          <w:lang w:eastAsia="de-DE"/>
        </w:rPr>
        <w:t xml:space="preserve">IALA Council approved </w:t>
      </w:r>
      <w:r w:rsidRPr="00B0211F">
        <w:t xml:space="preserve">registration of IALA at IHO as a </w:t>
      </w:r>
      <w:r>
        <w:t xml:space="preserve">Domain Owner </w:t>
      </w:r>
      <w:r w:rsidRPr="00B0211F">
        <w:t>for Aids to Navigation</w:t>
      </w:r>
      <w:r>
        <w:t xml:space="preserve"> (AtoN)</w:t>
      </w:r>
      <w:r w:rsidRPr="00B0211F">
        <w:t>, VTS and f</w:t>
      </w:r>
      <w:r w:rsidR="00DF501D">
        <w:t>or other data areas under IALA</w:t>
      </w:r>
      <w:r w:rsidRPr="00B0211F">
        <w:t xml:space="preserve"> remit</w:t>
      </w:r>
      <w:r>
        <w:t xml:space="preserve">, and as a </w:t>
      </w:r>
      <w:r w:rsidRPr="00B0211F">
        <w:t xml:space="preserve">Submitting </w:t>
      </w:r>
      <w:r w:rsidR="00B90CFA">
        <w:t>Organisation</w:t>
      </w:r>
      <w:r w:rsidRPr="00B0211F">
        <w:t xml:space="preserve">, </w:t>
      </w:r>
      <w:r>
        <w:t>in accordance with the IHO / IALA Memorandum of Understanding (MoU)</w:t>
      </w:r>
      <w:r w:rsidRPr="00B0211F">
        <w:t>.</w:t>
      </w:r>
    </w:p>
    <w:p w:rsidR="00BC2898" w:rsidRPr="00B0211F" w:rsidRDefault="00BC2898" w:rsidP="00EF1138">
      <w:pPr>
        <w:pStyle w:val="BodyText"/>
      </w:pPr>
      <w:r w:rsidRPr="00B0211F">
        <w:t xml:space="preserve">Because of IALA’s breadth of expertise in </w:t>
      </w:r>
      <w:r>
        <w:t>AtoN</w:t>
      </w:r>
      <w:r w:rsidRPr="00B0211F">
        <w:t xml:space="preserve">, </w:t>
      </w:r>
      <w:r>
        <w:t>IALA d</w:t>
      </w:r>
      <w:r w:rsidRPr="00B0211F">
        <w:t>omain</w:t>
      </w:r>
      <w:r>
        <w:t>s</w:t>
      </w:r>
      <w:r w:rsidRPr="00B0211F">
        <w:t xml:space="preserve"> within the </w:t>
      </w:r>
      <w:r>
        <w:t>IHO</w:t>
      </w:r>
      <w:r w:rsidRPr="00B0211F">
        <w:t xml:space="preserve"> Registry </w:t>
      </w:r>
      <w:r>
        <w:t>are</w:t>
      </w:r>
      <w:r w:rsidRPr="00B0211F">
        <w:t xml:space="preserve"> logical extension</w:t>
      </w:r>
      <w:r>
        <w:t>s of the R</w:t>
      </w:r>
      <w:r w:rsidRPr="00B0211F">
        <w:t>egistry beyond hydrographical applications.  The IHO continues to handle operation of the Registry</w:t>
      </w:r>
      <w:r>
        <w:t>;</w:t>
      </w:r>
      <w:r w:rsidRPr="00B0211F">
        <w:t xml:space="preserve"> the responsibility for the </w:t>
      </w:r>
      <w:r>
        <w:t xml:space="preserve">management of the IALA domains </w:t>
      </w:r>
      <w:r w:rsidRPr="00B0211F">
        <w:t>re</w:t>
      </w:r>
      <w:r>
        <w:t>sts</w:t>
      </w:r>
      <w:r w:rsidRPr="00B0211F">
        <w:t xml:space="preserve"> with IA</w:t>
      </w:r>
      <w:r>
        <w:t>LA.  Other Submitting Organisations will be able to propose amendments to existing Registry entries.</w:t>
      </w:r>
    </w:p>
    <w:p w:rsidR="00BC2898" w:rsidRPr="00B0211F" w:rsidRDefault="00BC2898" w:rsidP="00EF1138">
      <w:pPr>
        <w:pStyle w:val="BodyText"/>
      </w:pPr>
      <w:r w:rsidRPr="00B0211F">
        <w:t>As a benefit, IALA gains synergies regarding definition procedures, operation</w:t>
      </w:r>
      <w:r>
        <w:t>al</w:t>
      </w:r>
      <w:r w:rsidRPr="00B0211F">
        <w:t xml:space="preserve"> resources, and international standing.  This approach is in line with th</w:t>
      </w:r>
      <w:r>
        <w:t>e terms of reference of the proposed HGDM</w:t>
      </w:r>
      <w:r w:rsidRPr="00B0211F">
        <w:t>.</w:t>
      </w:r>
    </w:p>
    <w:p w:rsidR="00BC2898" w:rsidRDefault="00BC2898" w:rsidP="00EF1138">
      <w:pPr>
        <w:pStyle w:val="BodyText"/>
      </w:pPr>
      <w:r w:rsidRPr="00B0211F">
        <w:t>IALA w</w:t>
      </w:r>
      <w:r>
        <w:t>ill</w:t>
      </w:r>
      <w:r w:rsidRPr="00B0211F">
        <w:t xml:space="preserve"> serve as a Submitting Organisation to support its requirements for product specifications.</w:t>
      </w:r>
    </w:p>
    <w:p w:rsidR="00BC2898" w:rsidRDefault="00BC2898" w:rsidP="00EF1138">
      <w:pPr>
        <w:pStyle w:val="BodyText"/>
      </w:pPr>
      <w:r w:rsidRPr="007076CB">
        <w:t xml:space="preserve">A “product” is </w:t>
      </w:r>
      <w:r>
        <w:t xml:space="preserve">in most cases </w:t>
      </w:r>
      <w:r w:rsidRPr="007076CB">
        <w:t xml:space="preserve">understood as a technical or operational </w:t>
      </w:r>
      <w:r>
        <w:t xml:space="preserve">data </w:t>
      </w:r>
      <w:r w:rsidRPr="007076CB">
        <w:t>service provided to the mariners and to t</w:t>
      </w:r>
      <w:r>
        <w:t>he maritime community at large.</w:t>
      </w:r>
    </w:p>
    <w:p w:rsidR="00BC2898" w:rsidRPr="0016258A" w:rsidRDefault="00BC2898" w:rsidP="00EF1138">
      <w:pPr>
        <w:pStyle w:val="BodyText"/>
      </w:pPr>
      <w:r>
        <w:lastRenderedPageBreak/>
        <w:t>In some cases the product may be associated with a particular piece of equipment, a system or its software.</w:t>
      </w:r>
    </w:p>
    <w:p w:rsidR="00BC2898" w:rsidRPr="00732109" w:rsidRDefault="00BC2898" w:rsidP="00EF1138">
      <w:pPr>
        <w:pStyle w:val="BodyText"/>
      </w:pPr>
      <w:r w:rsidRPr="00732109">
        <w:t>A “Maritime Service Portfolio” is a set of “products” construed as services in a given sea area, waterway, or port, as appropriate.</w:t>
      </w:r>
    </w:p>
    <w:p w:rsidR="00BC2898" w:rsidRPr="002204A8" w:rsidRDefault="00BC2898" w:rsidP="00EF1138">
      <w:pPr>
        <w:pStyle w:val="BodyText"/>
      </w:pPr>
      <w:r w:rsidRPr="00732109">
        <w:t xml:space="preserve">The IALA operational procedures addressed in this Guideline conform to the Registry procedures outlined in the IHO standard S-99, although some terms have been renamed for clarity and to better indicate IALA’s internal processes. </w:t>
      </w:r>
      <w:ins w:id="19" w:author="Seamus Doyle" w:date="2015-10-31T15:52:00Z">
        <w:r w:rsidR="005D60A4" w:rsidRPr="009E2772">
          <w:rPr>
            <w:lang w:val="en-US"/>
          </w:rPr>
          <w:t>Are these “</w:t>
        </w:r>
        <w:proofErr w:type="spellStart"/>
        <w:r w:rsidR="005D60A4" w:rsidRPr="009E2772">
          <w:rPr>
            <w:lang w:val="en-US"/>
          </w:rPr>
          <w:t>iala”terms</w:t>
        </w:r>
        <w:proofErr w:type="spellEnd"/>
        <w:r w:rsidR="005D60A4" w:rsidRPr="009E2772">
          <w:rPr>
            <w:lang w:val="en-US"/>
          </w:rPr>
          <w:t xml:space="preserve"> in the IALA dictionary?</w:t>
        </w:r>
      </w:ins>
      <w:ins w:id="20" w:author="Seamus Doyle" w:date="2015-10-31T15:53:00Z">
        <w:r w:rsidR="005D60A4">
          <w:rPr>
            <w:lang w:val="en-US"/>
          </w:rPr>
          <w:t xml:space="preserve"> We do not want to replicate IHO terms in the Dictionary but new terms yes. There </w:t>
        </w:r>
      </w:ins>
      <w:ins w:id="21" w:author="Seamus Doyle" w:date="2015-10-31T15:54:00Z">
        <w:r w:rsidR="005D60A4">
          <w:rPr>
            <w:lang w:val="en-US"/>
          </w:rPr>
          <w:t>is no obvious explanation of the changed terms in this Guideline.</w:t>
        </w:r>
      </w:ins>
      <w:r w:rsidRPr="00732109">
        <w:t xml:space="preserve"> IALA has developed these internal procedures to interact with the IHO Re</w:t>
      </w:r>
      <w:r>
        <w:t>gistry within the context of the Association.</w:t>
      </w:r>
    </w:p>
    <w:p w:rsidR="00BC2898" w:rsidRPr="006B795C" w:rsidRDefault="00BC2898" w:rsidP="00BF78FE">
      <w:pPr>
        <w:pStyle w:val="Heading1"/>
      </w:pPr>
      <w:bookmarkStart w:id="22" w:name="_Toc216674841"/>
      <w:bookmarkStart w:id="23" w:name="_Toc367953579"/>
      <w:bookmarkStart w:id="24" w:name="_Toc433800367"/>
      <w:r w:rsidRPr="006B795C">
        <w:t>S</w:t>
      </w:r>
      <w:r w:rsidR="00D41401">
        <w:t>cope</w:t>
      </w:r>
      <w:bookmarkEnd w:id="22"/>
      <w:bookmarkEnd w:id="23"/>
      <w:bookmarkEnd w:id="24"/>
    </w:p>
    <w:p w:rsidR="00BC2898" w:rsidRDefault="00BC2898" w:rsidP="00EF1138">
      <w:pPr>
        <w:pStyle w:val="BodyText"/>
      </w:pPr>
      <w:r>
        <w:t>The scope of this Guideline is to advise IALA about the interaction between IALA and IHO and its Registry.  The governing documentation for this interaction is the IHO S-100 standard and the associated procedures in</w:t>
      </w:r>
      <w:r w:rsidR="00C336A8">
        <w:t xml:space="preserve"> part 2 of S-100 </w:t>
      </w:r>
      <w:r w:rsidR="003450F6">
        <w:t xml:space="preserve">and </w:t>
      </w:r>
      <w:r>
        <w:t xml:space="preserve">S-99.  </w:t>
      </w:r>
      <w:r w:rsidRPr="00374EAE">
        <w:t>The IALA operational procedures</w:t>
      </w:r>
      <w:r>
        <w:t xml:space="preserve"> addressed in this Guideline</w:t>
      </w:r>
      <w:r w:rsidRPr="00374EAE">
        <w:t xml:space="preserve"> </w:t>
      </w:r>
      <w:r w:rsidR="00C336A8">
        <w:t xml:space="preserve">are </w:t>
      </w:r>
      <w:r w:rsidR="003450F6">
        <w:t>similar</w:t>
      </w:r>
      <w:r w:rsidR="00C336A8" w:rsidRPr="00374EAE">
        <w:t xml:space="preserve"> </w:t>
      </w:r>
      <w:r w:rsidRPr="00374EAE">
        <w:t>to the Registry procedures outlined in IHO standard</w:t>
      </w:r>
      <w:r w:rsidR="00C336A8">
        <w:t>s.</w:t>
      </w:r>
      <w:r w:rsidR="00C3074E">
        <w:t xml:space="preserve"> </w:t>
      </w:r>
      <w:r w:rsidRPr="00374EAE">
        <w:t xml:space="preserve">IALA </w:t>
      </w:r>
      <w:r>
        <w:t>has developed</w:t>
      </w:r>
      <w:r w:rsidRPr="00374EAE">
        <w:t xml:space="preserve"> these procedures</w:t>
      </w:r>
      <w:r>
        <w:t xml:space="preserve"> solely</w:t>
      </w:r>
      <w:r w:rsidRPr="00374EAE">
        <w:t xml:space="preserve"> to manage the IALA </w:t>
      </w:r>
      <w:r w:rsidR="00C336A8">
        <w:t xml:space="preserve">S-200 </w:t>
      </w:r>
      <w:r>
        <w:t>d</w:t>
      </w:r>
      <w:r w:rsidRPr="00374EAE">
        <w:t>omain</w:t>
      </w:r>
      <w:r>
        <w:t xml:space="preserve"> and its role as a Submitting </w:t>
      </w:r>
      <w:r w:rsidR="00B90CFA">
        <w:t>Organisation</w:t>
      </w:r>
      <w:r>
        <w:t xml:space="preserve"> within the context of the Association</w:t>
      </w:r>
      <w:r w:rsidRPr="00374EAE">
        <w:t xml:space="preserve">.  </w:t>
      </w:r>
      <w:r>
        <w:t>Should there be any conflict between this Guideline and IHO standard S-100 or S-99, IALA should defer to the IHO documentation.</w:t>
      </w:r>
    </w:p>
    <w:p w:rsidR="00BC2898" w:rsidRDefault="00BC2898" w:rsidP="00EF1138">
      <w:pPr>
        <w:pStyle w:val="BodyText"/>
      </w:pPr>
      <w:r>
        <w:t>It is important to note the difference between the Registry, as a whole, the different Registers, the IALA domain, the domains to which IALA contributes and the individual entries.</w:t>
      </w:r>
    </w:p>
    <w:p w:rsidR="00BC2898" w:rsidRDefault="00BC2898" w:rsidP="00BF78FE">
      <w:pPr>
        <w:pStyle w:val="Heading1"/>
      </w:pPr>
      <w:bookmarkStart w:id="25" w:name="_Toc216674842"/>
      <w:bookmarkStart w:id="26" w:name="_Toc367953580"/>
      <w:bookmarkStart w:id="27" w:name="_Toc433800368"/>
      <w:r>
        <w:t>T</w:t>
      </w:r>
      <w:r w:rsidR="00D41401">
        <w:t>he</w:t>
      </w:r>
      <w:r>
        <w:t xml:space="preserve"> IALA D</w:t>
      </w:r>
      <w:r w:rsidR="00D41401">
        <w:t>omains</w:t>
      </w:r>
      <w:bookmarkEnd w:id="25"/>
      <w:bookmarkEnd w:id="26"/>
      <w:bookmarkEnd w:id="27"/>
    </w:p>
    <w:p w:rsidR="001C3390" w:rsidRPr="003A7400" w:rsidRDefault="001C3390" w:rsidP="00EF1138">
      <w:pPr>
        <w:pStyle w:val="BodyText"/>
      </w:pPr>
      <w:r w:rsidRPr="003A7400">
        <w:t>Within the Feature Concept</w:t>
      </w:r>
      <w:del w:id="28" w:author="Seamus Doyle" w:date="2015-10-31T14:54:00Z">
        <w:r w:rsidR="00C3074E" w:rsidDel="009A11D7">
          <w:delText xml:space="preserve"> </w:delText>
        </w:r>
        <w:r w:rsidR="00C11C0A" w:rsidDel="009A11D7">
          <w:delText>Dictionary</w:delText>
        </w:r>
        <w:r w:rsidR="00C3074E" w:rsidDel="009A11D7">
          <w:delText xml:space="preserve"> Register</w:delText>
        </w:r>
      </w:del>
      <w:ins w:id="29" w:author="Seamus Doyle" w:date="2015-10-31T14:54:00Z">
        <w:r w:rsidR="009A11D7" w:rsidRPr="009A11D7">
          <w:t xml:space="preserve"> </w:t>
        </w:r>
        <w:r w:rsidR="009A11D7">
          <w:t xml:space="preserve">Dictionary </w:t>
        </w:r>
        <w:proofErr w:type="gramStart"/>
        <w:r w:rsidR="009A11D7">
          <w:t xml:space="preserve">Register </w:t>
        </w:r>
      </w:ins>
      <w:r w:rsidRPr="003A7400">
        <w:t>,</w:t>
      </w:r>
      <w:proofErr w:type="gramEnd"/>
      <w:r w:rsidRPr="003A7400">
        <w:t xml:space="preserve"> the Portrayal </w:t>
      </w:r>
      <w:del w:id="30" w:author="Seamus Doyle" w:date="2015-10-31T14:54:00Z">
        <w:r w:rsidR="00C3074E" w:rsidDel="009A11D7">
          <w:delText xml:space="preserve">Register </w:delText>
        </w:r>
      </w:del>
      <w:ins w:id="31" w:author="Seamus Doyle" w:date="2015-10-31T14:54:00Z">
        <w:r w:rsidR="009A11D7">
          <w:t xml:space="preserve">Register </w:t>
        </w:r>
      </w:ins>
      <w:r w:rsidR="00C3074E">
        <w:t>and the Metadata Register</w:t>
      </w:r>
      <w:r w:rsidRPr="003A7400">
        <w:t xml:space="preserve"> each entry is assigned to a recognised domain.  The purpose of designating domains and a related Domain Control Body is to ensure that the key stakeholders (as represented by the domains) are consulted in any subsequent proposals to adjust items contained in a Register.</w:t>
      </w:r>
    </w:p>
    <w:p w:rsidR="001C3390" w:rsidRPr="003A7400" w:rsidRDefault="001C3390" w:rsidP="001C3390">
      <w:pPr>
        <w:tabs>
          <w:tab w:val="left" w:pos="810"/>
        </w:tabs>
        <w:jc w:val="center"/>
      </w:pPr>
      <w:r w:rsidRPr="003A7400">
        <w:rPr>
          <w:noProof/>
          <w:lang w:val="en-IE" w:eastAsia="en-IE"/>
        </w:rPr>
        <w:drawing>
          <wp:inline distT="0" distB="0" distL="0" distR="0" wp14:anchorId="69CFBE8A" wp14:editId="61CDAA11">
            <wp:extent cx="3905250" cy="3161143"/>
            <wp:effectExtent l="0" t="0" r="0" b="127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972447" cy="3215536"/>
                    </a:xfrm>
                    <a:prstGeom prst="rect">
                      <a:avLst/>
                    </a:prstGeom>
                    <a:solidFill>
                      <a:srgbClr val="FFFFFF"/>
                    </a:solidFill>
                    <a:ln>
                      <a:noFill/>
                    </a:ln>
                  </pic:spPr>
                </pic:pic>
              </a:graphicData>
            </a:graphic>
          </wp:inline>
        </w:drawing>
      </w:r>
    </w:p>
    <w:p w:rsidR="001C3390" w:rsidRPr="00AC34A5" w:rsidRDefault="001C3390" w:rsidP="00EF1138">
      <w:pPr>
        <w:pStyle w:val="BodyText"/>
      </w:pPr>
    </w:p>
    <w:p w:rsidR="00BC2898" w:rsidRDefault="00BC2898" w:rsidP="004F026F">
      <w:pPr>
        <w:pStyle w:val="Figure"/>
      </w:pPr>
      <w:bookmarkStart w:id="32" w:name="_Toc433791305"/>
      <w:r>
        <w:rPr>
          <w:lang w:val="en-AU"/>
        </w:rPr>
        <w:t>D</w:t>
      </w:r>
      <w:r w:rsidRPr="00F85B14">
        <w:rPr>
          <w:lang w:val="en-AU"/>
        </w:rPr>
        <w:t>omain</w:t>
      </w:r>
      <w:r w:rsidR="001C3390">
        <w:rPr>
          <w:lang w:val="en-AU"/>
        </w:rPr>
        <w:t xml:space="preserve"> with Registers</w:t>
      </w:r>
      <w:bookmarkEnd w:id="32"/>
    </w:p>
    <w:p w:rsidR="00390525" w:rsidRDefault="00390525" w:rsidP="00EF1138">
      <w:pPr>
        <w:pStyle w:val="BodyText"/>
        <w:rPr>
          <w:ins w:id="33" w:author="Seamus Doyle" w:date="2015-10-31T14:57:00Z"/>
        </w:rPr>
      </w:pPr>
      <w:ins w:id="34" w:author="Seamus Doyle" w:date="2015-10-31T14:56:00Z">
        <w:r>
          <w:t xml:space="preserve">Could this </w:t>
        </w:r>
        <w:proofErr w:type="spellStart"/>
        <w:r>
          <w:t>dia</w:t>
        </w:r>
        <w:proofErr w:type="spellEnd"/>
        <w:r>
          <w:t xml:space="preserve"> </w:t>
        </w:r>
      </w:ins>
      <w:ins w:id="35" w:author="Seamus Doyle" w:date="2015-10-31T14:57:00Z">
        <w:r>
          <w:t>describe the broader concept of domains, products, product spec, MSPs?</w:t>
        </w:r>
      </w:ins>
      <w:ins w:id="36" w:author="Seamus Doyle" w:date="2015-10-31T17:36:00Z">
        <w:r w:rsidR="00BC6144">
          <w:t xml:space="preserve"> What about </w:t>
        </w:r>
      </w:ins>
      <w:ins w:id="37" w:author="Seamus Doyle" w:date="2015-10-31T17:37:00Z">
        <w:r w:rsidR="00BC6144">
          <w:t>fig 1</w:t>
        </w:r>
      </w:ins>
      <w:ins w:id="38" w:author="Seamus Doyle" w:date="2015-10-31T17:44:00Z">
        <w:r w:rsidR="00BC6144">
          <w:t xml:space="preserve"> and fig 2</w:t>
        </w:r>
      </w:ins>
      <w:ins w:id="39" w:author="Seamus Doyle" w:date="2015-10-31T17:37:00Z">
        <w:r w:rsidR="00BC6144">
          <w:t xml:space="preserve"> in Guideline 1106?</w:t>
        </w:r>
      </w:ins>
    </w:p>
    <w:p w:rsidR="00390525" w:rsidRDefault="00390525" w:rsidP="00EF1138">
      <w:pPr>
        <w:pStyle w:val="BodyText"/>
        <w:rPr>
          <w:ins w:id="40" w:author="Seamus Doyle" w:date="2015-10-31T14:56:00Z"/>
        </w:rPr>
      </w:pPr>
      <w:ins w:id="41" w:author="Seamus Doyle" w:date="2015-10-31T14:57:00Z">
        <w:r>
          <w:lastRenderedPageBreak/>
          <w:t>What are co</w:t>
        </w:r>
      </w:ins>
      <w:ins w:id="42" w:author="Seamus Doyle" w:date="2015-10-31T14:58:00Z">
        <w:r>
          <w:t>ntact domains – they are not referenced in the text?</w:t>
        </w:r>
      </w:ins>
    </w:p>
    <w:p w:rsidR="00BC2898" w:rsidRDefault="00BC2898" w:rsidP="00EF1138">
      <w:pPr>
        <w:pStyle w:val="BodyText"/>
      </w:pPr>
      <w:r>
        <w:t>The list of Registers is:</w:t>
      </w:r>
    </w:p>
    <w:p w:rsidR="00BC2898" w:rsidRDefault="00BC2898" w:rsidP="00B83466">
      <w:pPr>
        <w:pStyle w:val="Heading2"/>
      </w:pPr>
      <w:bookmarkStart w:id="43" w:name="_Toc216674843"/>
      <w:bookmarkStart w:id="44" w:name="_Toc367953581"/>
      <w:bookmarkStart w:id="45" w:name="_Toc433800369"/>
      <w:r>
        <w:t>Product Specification Register:</w:t>
      </w:r>
      <w:bookmarkEnd w:id="43"/>
      <w:bookmarkEnd w:id="44"/>
      <w:bookmarkEnd w:id="45"/>
    </w:p>
    <w:p w:rsidR="00BC2898" w:rsidRDefault="00BC2898" w:rsidP="00EF1138">
      <w:pPr>
        <w:pStyle w:val="BodyText"/>
      </w:pPr>
      <w:r>
        <w:t xml:space="preserve">The Product Specification Register contains a list of product specifications developed and maintained by a recognised organisation.  This register is based on the principle of </w:t>
      </w:r>
      <w:r w:rsidRPr="00DF6A42">
        <w:rPr>
          <w:i/>
        </w:rPr>
        <w:t>organisational</w:t>
      </w:r>
      <w:r>
        <w:t xml:space="preserve"> responsibility, i.e. a domain is assigned to a specific recognised </w:t>
      </w:r>
      <w:r w:rsidRPr="00DF6A42">
        <w:t>organisation</w:t>
      </w:r>
      <w:r>
        <w:t xml:space="preserve">.  In the case of IALA, the scope of IALA is so large that it is advisable to subdivide one organisational domain into several </w:t>
      </w:r>
      <w:r w:rsidR="003751DF">
        <w:t>fields</w:t>
      </w:r>
      <w:r>
        <w:t xml:space="preserve"> that reflect the IALA’s different areas of competence.  For example, amongst others, there will be an IALA AtoN </w:t>
      </w:r>
      <w:r w:rsidR="003751DF">
        <w:t>field</w:t>
      </w:r>
      <w:r>
        <w:t xml:space="preserve"> and an IALA VTS </w:t>
      </w:r>
      <w:r w:rsidR="003751DF">
        <w:t>field</w:t>
      </w:r>
      <w:r>
        <w:t>.</w:t>
      </w:r>
    </w:p>
    <w:p w:rsidR="00BC2898" w:rsidRDefault="00BC2898" w:rsidP="00EF1138">
      <w:pPr>
        <w:pStyle w:val="BodyText"/>
      </w:pPr>
      <w:r>
        <w:t>An important part of most product specifications</w:t>
      </w:r>
      <w:r w:rsidRPr="00F358F9">
        <w:t xml:space="preserve"> </w:t>
      </w:r>
      <w:r>
        <w:t xml:space="preserve">is a </w:t>
      </w:r>
      <w:r w:rsidRPr="00646A91">
        <w:rPr>
          <w:i/>
        </w:rPr>
        <w:t>feature catalogue</w:t>
      </w:r>
      <w:r>
        <w:t>, which is normally produced as a result of modelling the product.  It uses item types, such as feature classes and attributes, from the Feature Concept Dictionary Register, and documents the binding between them.  In addition, constraints, units of measurement and format description of attributes can be specified.</w:t>
      </w:r>
    </w:p>
    <w:p w:rsidR="00BC2898" w:rsidRPr="00240B4C" w:rsidRDefault="00BC2898" w:rsidP="00B83466">
      <w:pPr>
        <w:pStyle w:val="Heading2"/>
      </w:pPr>
      <w:bookmarkStart w:id="46" w:name="_Toc216674844"/>
      <w:bookmarkStart w:id="47" w:name="_Toc367953582"/>
      <w:bookmarkStart w:id="48" w:name="_Toc433800370"/>
      <w:r w:rsidRPr="003C0E08">
        <w:t>Portrayal</w:t>
      </w:r>
      <w:r>
        <w:t xml:space="preserve"> Register:</w:t>
      </w:r>
      <w:bookmarkEnd w:id="46"/>
      <w:bookmarkEnd w:id="47"/>
      <w:bookmarkEnd w:id="48"/>
    </w:p>
    <w:p w:rsidR="00BC2898" w:rsidRDefault="00BC2898" w:rsidP="00EF1138">
      <w:pPr>
        <w:pStyle w:val="BodyText"/>
      </w:pPr>
      <w:r>
        <w:t>Portrayal relates to how the data is presented to the user of the product.</w:t>
      </w:r>
    </w:p>
    <w:p w:rsidR="00BC2898" w:rsidRDefault="00BC2898" w:rsidP="00EF1138">
      <w:pPr>
        <w:pStyle w:val="BodyText"/>
      </w:pPr>
      <w:r>
        <w:t>The portrayal of data is independent of the data but closely related to the data.  There may be many different portrayals for the same data.</w:t>
      </w:r>
    </w:p>
    <w:p w:rsidR="00BC2898" w:rsidRDefault="00BC2898" w:rsidP="00EF1138">
      <w:pPr>
        <w:pStyle w:val="BodyText"/>
      </w:pPr>
      <w:r>
        <w:t>The Portrayal Register contains both symbols for portraying features and general rules that invoke the symbols under certain conditions.  More specific rules can also be given in a product specification.</w:t>
      </w:r>
    </w:p>
    <w:p w:rsidR="00642B6D" w:rsidRPr="009B4C8D" w:rsidRDefault="00BC2898" w:rsidP="00EF1138">
      <w:pPr>
        <w:pStyle w:val="BodyText"/>
      </w:pPr>
      <w:r>
        <w:t xml:space="preserve">The construction of the Portrayal Register follows the same principles as the other Registers and is shown in </w:t>
      </w:r>
      <w:r w:rsidR="005E1C1D">
        <w:fldChar w:fldCharType="begin"/>
      </w:r>
      <w:r w:rsidR="005E1C1D">
        <w:instrText xml:space="preserve"> REF _Ref213623767 \r \h </w:instrText>
      </w:r>
      <w:r w:rsidR="005E1C1D">
        <w:fldChar w:fldCharType="separate"/>
      </w:r>
      <w:r w:rsidR="00DC226F">
        <w:t>Figure 1</w:t>
      </w:r>
      <w:r w:rsidR="005E1C1D">
        <w:fldChar w:fldCharType="end"/>
      </w:r>
      <w:r w:rsidR="00C11C0A">
        <w:t>.</w:t>
      </w:r>
      <w:ins w:id="49" w:author="Seamus Doyle" w:date="2015-10-31T14:55:00Z">
        <w:r w:rsidR="008A22D5">
          <w:t xml:space="preserve"> Fig 1 is titled “domain with registers</w:t>
        </w:r>
        <w:proofErr w:type="gramStart"/>
        <w:r w:rsidR="008A22D5">
          <w:t>”  whil</w:t>
        </w:r>
      </w:ins>
      <w:ins w:id="50" w:author="Seamus Doyle" w:date="2015-10-31T14:56:00Z">
        <w:r w:rsidR="008A22D5">
          <w:t>e</w:t>
        </w:r>
        <w:proofErr w:type="gramEnd"/>
        <w:r w:rsidR="008A22D5">
          <w:t xml:space="preserve"> this suggests that fig 1 represents the Portrayal register.</w:t>
        </w:r>
      </w:ins>
      <w:ins w:id="51" w:author="Seamus Doyle" w:date="2015-10-31T14:55:00Z">
        <w:r w:rsidR="008A22D5">
          <w:t xml:space="preserve"> </w:t>
        </w:r>
      </w:ins>
    </w:p>
    <w:p w:rsidR="00BC2898" w:rsidRPr="009B4C8D" w:rsidRDefault="00BC2898" w:rsidP="00B83466">
      <w:pPr>
        <w:pStyle w:val="Heading2"/>
      </w:pPr>
      <w:bookmarkStart w:id="52" w:name="_Toc216674845"/>
      <w:bookmarkStart w:id="53" w:name="_Toc367953583"/>
      <w:bookmarkStart w:id="54" w:name="_Toc433800371"/>
      <w:r w:rsidRPr="009B4C8D">
        <w:t>Feature Concept Dictionary Register:</w:t>
      </w:r>
      <w:bookmarkEnd w:id="52"/>
      <w:bookmarkEnd w:id="53"/>
      <w:bookmarkEnd w:id="54"/>
    </w:p>
    <w:p w:rsidR="00BC2898" w:rsidRDefault="00BC2898" w:rsidP="00EF1138">
      <w:pPr>
        <w:pStyle w:val="BodyText"/>
      </w:pPr>
      <w:r w:rsidRPr="009B4C8D">
        <w:t xml:space="preserve">The Feature Concept Dictionary Register hosts all feature concept dictionaries, within the appropriate domains of the Feature Concept Dictionary Register.  (See </w:t>
      </w:r>
      <w:r w:rsidR="005E1C1D">
        <w:fldChar w:fldCharType="begin"/>
      </w:r>
      <w:r w:rsidR="005E1C1D">
        <w:instrText xml:space="preserve"> REF _Ref213623780 \r \h </w:instrText>
      </w:r>
      <w:r w:rsidR="005E1C1D">
        <w:fldChar w:fldCharType="separate"/>
      </w:r>
      <w:r w:rsidR="00DC226F">
        <w:t>Figure 1</w:t>
      </w:r>
      <w:r w:rsidR="005E1C1D">
        <w:fldChar w:fldCharType="end"/>
      </w:r>
      <w:r w:rsidRPr="009B4C8D">
        <w:t>)</w:t>
      </w:r>
      <w:r>
        <w:t xml:space="preserve"> </w:t>
      </w:r>
    </w:p>
    <w:p w:rsidR="00BC2898" w:rsidRDefault="00BC2898" w:rsidP="00EF1138">
      <w:pPr>
        <w:pStyle w:val="BodyText"/>
      </w:pPr>
      <w:r>
        <w:t xml:space="preserve">A </w:t>
      </w:r>
      <w:r w:rsidRPr="00646A91">
        <w:rPr>
          <w:i/>
        </w:rPr>
        <w:t>feature concept dictionary</w:t>
      </w:r>
      <w:r>
        <w:t xml:space="preserve"> specifies independent sets of definitions of features, attributes, enumerated values and information types that may be used to describe relevant maritime information.  A feature concept dictionary may be used to develop a feature catalogue.  Unlike a feature catalogue, a feature concept dictionary does not make associations or bind attributes to features.</w:t>
      </w:r>
    </w:p>
    <w:p w:rsidR="00BC2898" w:rsidRPr="00240B4C" w:rsidRDefault="00BC2898" w:rsidP="00B83466">
      <w:pPr>
        <w:pStyle w:val="Heading2"/>
      </w:pPr>
      <w:bookmarkStart w:id="55" w:name="_Toc216674846"/>
      <w:bookmarkStart w:id="56" w:name="_Toc367953584"/>
      <w:bookmarkStart w:id="57" w:name="_Toc433800372"/>
      <w:r w:rsidRPr="003C0E08">
        <w:t>Metadata</w:t>
      </w:r>
      <w:r>
        <w:t xml:space="preserve"> Register:</w:t>
      </w:r>
      <w:bookmarkEnd w:id="55"/>
      <w:bookmarkEnd w:id="56"/>
      <w:bookmarkEnd w:id="57"/>
    </w:p>
    <w:p w:rsidR="00BC2898" w:rsidRDefault="00BC2898" w:rsidP="00EF1138">
      <w:pPr>
        <w:pStyle w:val="BodyText"/>
      </w:pPr>
      <w:r>
        <w:t>Metadata is structured infor</w:t>
      </w:r>
      <w:r w:rsidRPr="00176DE3">
        <w:t>mation that describes, expl</w:t>
      </w:r>
      <w:r>
        <w:t>ains, locates or otherwise makes it easier to retrieve, use</w:t>
      </w:r>
      <w:r w:rsidRPr="00176DE3">
        <w:t xml:space="preserve"> or manage an information resource. </w:t>
      </w:r>
      <w:r>
        <w:t xml:space="preserve"> </w:t>
      </w:r>
      <w:r w:rsidRPr="00176DE3">
        <w:t xml:space="preserve">Metadata is often called data </w:t>
      </w:r>
      <w:r w:rsidRPr="00E2155E">
        <w:t>about data or information about information</w:t>
      </w:r>
      <w:r>
        <w:t>.</w:t>
      </w:r>
    </w:p>
    <w:p w:rsidR="00BC2898" w:rsidRPr="00E0752C" w:rsidRDefault="00BC2898" w:rsidP="00EF1138">
      <w:pPr>
        <w:pStyle w:val="BodyText"/>
        <w:rPr>
          <w:highlight w:val="green"/>
        </w:rPr>
      </w:pPr>
      <w:r w:rsidRPr="00E2155E">
        <w:t>The M</w:t>
      </w:r>
      <w:r w:rsidRPr="003C0E08">
        <w:t>etadata</w:t>
      </w:r>
      <w:r>
        <w:t xml:space="preserve"> Register contains the metadata elements from the ISO19115 standard (for an extract of the main metadata table see </w:t>
      </w:r>
      <w:r w:rsidR="005E1C1D">
        <w:fldChar w:fldCharType="begin"/>
      </w:r>
      <w:r w:rsidR="005E1C1D">
        <w:instrText xml:space="preserve"> REF _Ref213623872 \r \h </w:instrText>
      </w:r>
      <w:r w:rsidR="005E1C1D">
        <w:fldChar w:fldCharType="separate"/>
      </w:r>
      <w:r w:rsidR="00DC226F">
        <w:t>ANNEX A</w:t>
      </w:r>
      <w:r w:rsidR="005E1C1D">
        <w:fldChar w:fldCharType="end"/>
      </w:r>
      <w:ins w:id="58" w:author="Seamus Doyle" w:date="2015-10-31T14:53:00Z">
        <w:r w:rsidR="009A11D7">
          <w:t xml:space="preserve"> there is no annex A</w:t>
        </w:r>
      </w:ins>
      <w:r>
        <w:t>).  It will also contain additional metadata elements required for an IALA product specification.</w:t>
      </w:r>
    </w:p>
    <w:p w:rsidR="00BC2898" w:rsidRDefault="00BC2898" w:rsidP="00B83466">
      <w:pPr>
        <w:pStyle w:val="Heading2"/>
      </w:pPr>
      <w:bookmarkStart w:id="59" w:name="_Toc216674847"/>
      <w:bookmarkStart w:id="60" w:name="_Toc367953585"/>
      <w:bookmarkStart w:id="61" w:name="_Toc433800373"/>
      <w:r w:rsidRPr="00646A91">
        <w:t>Producer Code</w:t>
      </w:r>
      <w:r>
        <w:t xml:space="preserve"> Register:</w:t>
      </w:r>
      <w:bookmarkEnd w:id="59"/>
      <w:bookmarkEnd w:id="60"/>
      <w:bookmarkEnd w:id="61"/>
    </w:p>
    <w:p w:rsidR="00BC2898" w:rsidRDefault="00BC2898" w:rsidP="00EF1138">
      <w:pPr>
        <w:pStyle w:val="BodyText"/>
      </w:pPr>
      <w:r w:rsidRPr="00AC056A">
        <w:t>This topic is currently beyond the scope of IALA’s activities but this decision may be reconsidered in the future.</w:t>
      </w:r>
    </w:p>
    <w:p w:rsidR="00493FD5" w:rsidRDefault="00493FD5" w:rsidP="00EF1138">
      <w:pPr>
        <w:pStyle w:val="BodyText"/>
      </w:pPr>
    </w:p>
    <w:p w:rsidR="00493FD5" w:rsidRDefault="00493FD5" w:rsidP="00EF1138">
      <w:pPr>
        <w:pStyle w:val="BodyText"/>
      </w:pPr>
    </w:p>
    <w:p w:rsidR="00493FD5" w:rsidRDefault="00493FD5" w:rsidP="00EF1138">
      <w:pPr>
        <w:pStyle w:val="BodyText"/>
      </w:pPr>
    </w:p>
    <w:p w:rsidR="00493FD5" w:rsidRDefault="00493FD5" w:rsidP="00EF1138">
      <w:pPr>
        <w:pStyle w:val="BodyText"/>
      </w:pPr>
    </w:p>
    <w:p w:rsidR="00493FD5" w:rsidRDefault="00493FD5" w:rsidP="00EF1138">
      <w:pPr>
        <w:pStyle w:val="BodyText"/>
      </w:pPr>
    </w:p>
    <w:p w:rsidR="00493FD5" w:rsidRDefault="00493FD5" w:rsidP="00EF1138">
      <w:pPr>
        <w:pStyle w:val="BodyText"/>
      </w:pPr>
    </w:p>
    <w:p w:rsidR="00493FD5" w:rsidRDefault="00493FD5" w:rsidP="00EF1138">
      <w:pPr>
        <w:pStyle w:val="BodyText"/>
      </w:pPr>
    </w:p>
    <w:p w:rsidR="00493FD5" w:rsidRDefault="00493FD5" w:rsidP="00EF1138">
      <w:pPr>
        <w:pStyle w:val="BodyText"/>
      </w:pPr>
    </w:p>
    <w:p w:rsidR="00493FD5" w:rsidRDefault="00493FD5" w:rsidP="00EF1138">
      <w:pPr>
        <w:pStyle w:val="BodyText"/>
      </w:pPr>
    </w:p>
    <w:p w:rsidR="00493FD5" w:rsidRDefault="00493FD5" w:rsidP="00EF1138">
      <w:pPr>
        <w:pStyle w:val="BodyText"/>
      </w:pPr>
    </w:p>
    <w:p w:rsidR="00BC2898" w:rsidRPr="00371BEF" w:rsidRDefault="00BC2898" w:rsidP="00BF78FE">
      <w:pPr>
        <w:pStyle w:val="Heading1"/>
      </w:pPr>
      <w:bookmarkStart w:id="62" w:name="_Toc216674848"/>
      <w:bookmarkStart w:id="63" w:name="_Toc367953586"/>
      <w:bookmarkStart w:id="64" w:name="_Toc433800374"/>
      <w:r>
        <w:t xml:space="preserve">IALA </w:t>
      </w:r>
      <w:r w:rsidR="00D41401">
        <w:t>as</w:t>
      </w:r>
      <w:r>
        <w:t xml:space="preserve"> D</w:t>
      </w:r>
      <w:r w:rsidR="00D41401">
        <w:t>omain</w:t>
      </w:r>
      <w:r>
        <w:t xml:space="preserve"> O</w:t>
      </w:r>
      <w:r w:rsidR="00D41401">
        <w:t>wner</w:t>
      </w:r>
      <w:bookmarkEnd w:id="62"/>
      <w:bookmarkEnd w:id="63"/>
      <w:bookmarkEnd w:id="64"/>
    </w:p>
    <w:p w:rsidR="00BC2898" w:rsidRDefault="00BC2898" w:rsidP="00EF1138">
      <w:pPr>
        <w:pStyle w:val="BodyText"/>
      </w:pPr>
      <w:r>
        <w:t>Recognising that the IALA domain comprise</w:t>
      </w:r>
      <w:r w:rsidR="001F200D">
        <w:t>s</w:t>
      </w:r>
      <w:r>
        <w:t xml:space="preserve"> several functional </w:t>
      </w:r>
      <w:r w:rsidR="001F200D">
        <w:t>fields</w:t>
      </w:r>
      <w:r>
        <w:t xml:space="preserve"> (e.g. VTS, AtoN, World-Wide </w:t>
      </w:r>
      <w:proofErr w:type="spellStart"/>
      <w:r>
        <w:t>RadioNavigation</w:t>
      </w:r>
      <w:proofErr w:type="spellEnd"/>
      <w:r>
        <w:t xml:space="preserve"> (WWRN) and Formal Risk Assessment) in the Feature C</w:t>
      </w:r>
      <w:r w:rsidR="003F56AB">
        <w:t>oncept</w:t>
      </w:r>
      <w:r>
        <w:t xml:space="preserve"> Dictionary, Portrayal</w:t>
      </w:r>
      <w:r w:rsidR="001F200D">
        <w:t>,</w:t>
      </w:r>
      <w:r>
        <w:t xml:space="preserve"> Metadata </w:t>
      </w:r>
      <w:r w:rsidR="001F200D">
        <w:t>and</w:t>
      </w:r>
      <w:r>
        <w:t xml:space="preserve"> Product Specification Register</w:t>
      </w:r>
      <w:r w:rsidR="001F200D">
        <w:t>s</w:t>
      </w:r>
      <w:r>
        <w:t>,  IALA  domain</w:t>
      </w:r>
      <w:r w:rsidR="001F200D">
        <w:t>s will be</w:t>
      </w:r>
      <w:r>
        <w:t xml:space="preserve"> as indicated below</w:t>
      </w:r>
      <w:r w:rsidR="001F200D">
        <w:t xml:space="preserve"> (subject to periodic updating)</w:t>
      </w:r>
      <w:r>
        <w:t>.</w:t>
      </w:r>
    </w:p>
    <w:p w:rsidR="00BC2898" w:rsidRDefault="00BC2898" w:rsidP="00483379">
      <w:pPr>
        <w:pStyle w:val="Table"/>
      </w:pPr>
      <w:bookmarkStart w:id="65" w:name="_Toc433791316"/>
      <w:r>
        <w:t>IALA domain</w:t>
      </w:r>
      <w:bookmarkEnd w:id="65"/>
    </w:p>
    <w:tbl>
      <w:tblPr>
        <w:tblpPr w:leftFromText="180" w:rightFromText="180" w:vertAnchor="text" w:tblpY="19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5"/>
        <w:gridCol w:w="4785"/>
      </w:tblGrid>
      <w:tr w:rsidR="00BC2898" w:rsidTr="00BD70AF">
        <w:tc>
          <w:tcPr>
            <w:tcW w:w="4785" w:type="dxa"/>
          </w:tcPr>
          <w:p w:rsidR="00BC2898" w:rsidRDefault="00BC2898" w:rsidP="00EF1138">
            <w:pPr>
              <w:pStyle w:val="BodyText"/>
            </w:pPr>
            <w:r>
              <w:t>Product Specification Register</w:t>
            </w:r>
          </w:p>
        </w:tc>
        <w:tc>
          <w:tcPr>
            <w:tcW w:w="4785" w:type="dxa"/>
          </w:tcPr>
          <w:p w:rsidR="00BC2898" w:rsidRDefault="00BC2898" w:rsidP="00EF1138">
            <w:pPr>
              <w:pStyle w:val="BodyText"/>
            </w:pPr>
            <w:r>
              <w:t xml:space="preserve">IALA VTS </w:t>
            </w:r>
            <w:r w:rsidR="001F200D">
              <w:t>field</w:t>
            </w:r>
          </w:p>
        </w:tc>
      </w:tr>
      <w:tr w:rsidR="00BC2898" w:rsidTr="00BD70AF">
        <w:tc>
          <w:tcPr>
            <w:tcW w:w="4785" w:type="dxa"/>
          </w:tcPr>
          <w:p w:rsidR="00BC2898" w:rsidRDefault="00BC2898" w:rsidP="00EF1138">
            <w:pPr>
              <w:pStyle w:val="BodyText"/>
            </w:pPr>
          </w:p>
        </w:tc>
        <w:tc>
          <w:tcPr>
            <w:tcW w:w="4785" w:type="dxa"/>
          </w:tcPr>
          <w:p w:rsidR="00BC2898" w:rsidRDefault="00BC2898" w:rsidP="00EF1138">
            <w:pPr>
              <w:pStyle w:val="BodyText"/>
            </w:pPr>
            <w:r>
              <w:t xml:space="preserve">IALA AtoN </w:t>
            </w:r>
            <w:r w:rsidR="001F200D">
              <w:t>field</w:t>
            </w:r>
          </w:p>
        </w:tc>
      </w:tr>
      <w:tr w:rsidR="00BC2898" w:rsidTr="00BD70AF">
        <w:tc>
          <w:tcPr>
            <w:tcW w:w="4785" w:type="dxa"/>
          </w:tcPr>
          <w:p w:rsidR="00BC2898" w:rsidRDefault="00BC2898" w:rsidP="00EF1138">
            <w:pPr>
              <w:pStyle w:val="BodyText"/>
            </w:pPr>
          </w:p>
        </w:tc>
        <w:tc>
          <w:tcPr>
            <w:tcW w:w="4785" w:type="dxa"/>
          </w:tcPr>
          <w:p w:rsidR="00BC2898" w:rsidRDefault="00BC2898" w:rsidP="00EF1138">
            <w:pPr>
              <w:pStyle w:val="BodyText"/>
            </w:pPr>
            <w:r>
              <w:t xml:space="preserve">IALA IWRAP </w:t>
            </w:r>
            <w:r w:rsidR="001F200D">
              <w:t>field</w:t>
            </w:r>
          </w:p>
        </w:tc>
      </w:tr>
      <w:tr w:rsidR="00BC2898" w:rsidTr="00BD70AF">
        <w:tc>
          <w:tcPr>
            <w:tcW w:w="4785" w:type="dxa"/>
          </w:tcPr>
          <w:p w:rsidR="00BC2898" w:rsidRDefault="00BC2898" w:rsidP="00EF1138">
            <w:pPr>
              <w:pStyle w:val="BodyText"/>
            </w:pPr>
          </w:p>
        </w:tc>
        <w:tc>
          <w:tcPr>
            <w:tcW w:w="4785" w:type="dxa"/>
          </w:tcPr>
          <w:p w:rsidR="00BC2898" w:rsidRDefault="00BC2898" w:rsidP="00EF1138">
            <w:pPr>
              <w:pStyle w:val="BodyText"/>
            </w:pPr>
            <w:r>
              <w:t xml:space="preserve">IALA </w:t>
            </w:r>
            <w:r w:rsidR="00E66C44">
              <w:t>PNT</w:t>
            </w:r>
            <w:r>
              <w:t xml:space="preserve"> </w:t>
            </w:r>
            <w:r w:rsidR="00E66C44">
              <w:t>field</w:t>
            </w:r>
          </w:p>
        </w:tc>
      </w:tr>
      <w:tr w:rsidR="00BC2898" w:rsidTr="00BD70AF">
        <w:tc>
          <w:tcPr>
            <w:tcW w:w="4785" w:type="dxa"/>
          </w:tcPr>
          <w:p w:rsidR="00BC2898" w:rsidRDefault="00BC2898" w:rsidP="00EF1138">
            <w:pPr>
              <w:pStyle w:val="BodyText"/>
            </w:pPr>
            <w:r>
              <w:t>Portrayal Register</w:t>
            </w:r>
          </w:p>
        </w:tc>
        <w:tc>
          <w:tcPr>
            <w:tcW w:w="4785" w:type="dxa"/>
          </w:tcPr>
          <w:p w:rsidR="00BC2898" w:rsidRDefault="00BC2898" w:rsidP="00EF1138">
            <w:pPr>
              <w:pStyle w:val="BodyText"/>
            </w:pPr>
            <w:r>
              <w:t xml:space="preserve">VTS </w:t>
            </w:r>
            <w:r w:rsidR="00E66C44">
              <w:t>field</w:t>
            </w:r>
          </w:p>
        </w:tc>
      </w:tr>
      <w:tr w:rsidR="00BC2898" w:rsidTr="00BD70AF">
        <w:tc>
          <w:tcPr>
            <w:tcW w:w="4785" w:type="dxa"/>
          </w:tcPr>
          <w:p w:rsidR="00BC2898" w:rsidRDefault="00BC2898" w:rsidP="00EF1138">
            <w:pPr>
              <w:pStyle w:val="BodyText"/>
            </w:pPr>
          </w:p>
        </w:tc>
        <w:tc>
          <w:tcPr>
            <w:tcW w:w="4785" w:type="dxa"/>
          </w:tcPr>
          <w:p w:rsidR="00BC2898" w:rsidRDefault="00BC2898" w:rsidP="00EF1138">
            <w:pPr>
              <w:pStyle w:val="BodyText"/>
            </w:pPr>
            <w:r>
              <w:t xml:space="preserve">AtoN </w:t>
            </w:r>
            <w:r w:rsidR="00E66C44">
              <w:t>field</w:t>
            </w:r>
          </w:p>
        </w:tc>
      </w:tr>
      <w:tr w:rsidR="00BC2898" w:rsidTr="00BD70AF">
        <w:tc>
          <w:tcPr>
            <w:tcW w:w="4785" w:type="dxa"/>
          </w:tcPr>
          <w:p w:rsidR="00BC2898" w:rsidRDefault="00BC2898" w:rsidP="00EF1138">
            <w:pPr>
              <w:pStyle w:val="BodyText"/>
            </w:pPr>
          </w:p>
        </w:tc>
        <w:tc>
          <w:tcPr>
            <w:tcW w:w="4785" w:type="dxa"/>
          </w:tcPr>
          <w:p w:rsidR="00BC2898" w:rsidRDefault="00BC2898" w:rsidP="00EF1138">
            <w:pPr>
              <w:pStyle w:val="BodyText"/>
            </w:pPr>
            <w:r>
              <w:t xml:space="preserve">Formal Risk Assessment </w:t>
            </w:r>
            <w:r w:rsidR="00E66C44">
              <w:t>field</w:t>
            </w:r>
          </w:p>
        </w:tc>
      </w:tr>
      <w:tr w:rsidR="00BC2898" w:rsidTr="00BD70AF">
        <w:tc>
          <w:tcPr>
            <w:tcW w:w="4785" w:type="dxa"/>
          </w:tcPr>
          <w:p w:rsidR="00BC2898" w:rsidRDefault="00BC2898" w:rsidP="00EF1138">
            <w:pPr>
              <w:pStyle w:val="BodyText"/>
            </w:pPr>
          </w:p>
        </w:tc>
        <w:tc>
          <w:tcPr>
            <w:tcW w:w="4785" w:type="dxa"/>
          </w:tcPr>
          <w:p w:rsidR="00BC2898" w:rsidRDefault="00E66C44" w:rsidP="00EF1138">
            <w:pPr>
              <w:pStyle w:val="BodyText"/>
            </w:pPr>
            <w:r>
              <w:t>PNT</w:t>
            </w:r>
            <w:r w:rsidR="00BC2898">
              <w:t xml:space="preserve"> </w:t>
            </w:r>
            <w:r>
              <w:t>field</w:t>
            </w:r>
          </w:p>
        </w:tc>
      </w:tr>
      <w:tr w:rsidR="00BC2898" w:rsidTr="00BD70AF">
        <w:tc>
          <w:tcPr>
            <w:tcW w:w="4785" w:type="dxa"/>
          </w:tcPr>
          <w:p w:rsidR="00BC2898" w:rsidRDefault="00BC2898" w:rsidP="00EF1138">
            <w:pPr>
              <w:pStyle w:val="BodyText"/>
            </w:pPr>
            <w:r>
              <w:t>Feature Concept Dictionary Register</w:t>
            </w:r>
          </w:p>
        </w:tc>
        <w:tc>
          <w:tcPr>
            <w:tcW w:w="4785" w:type="dxa"/>
          </w:tcPr>
          <w:p w:rsidR="00BC2898" w:rsidRDefault="00BC2898" w:rsidP="00EF1138">
            <w:pPr>
              <w:pStyle w:val="BodyText"/>
            </w:pPr>
            <w:r>
              <w:t xml:space="preserve">VTS </w:t>
            </w:r>
            <w:r w:rsidR="00E66C44">
              <w:t>field</w:t>
            </w:r>
          </w:p>
        </w:tc>
      </w:tr>
      <w:tr w:rsidR="00BC2898" w:rsidTr="00BD70AF">
        <w:tc>
          <w:tcPr>
            <w:tcW w:w="4785" w:type="dxa"/>
          </w:tcPr>
          <w:p w:rsidR="00BC2898" w:rsidRDefault="00BC2898" w:rsidP="00EF1138">
            <w:pPr>
              <w:pStyle w:val="BodyText"/>
            </w:pPr>
          </w:p>
        </w:tc>
        <w:tc>
          <w:tcPr>
            <w:tcW w:w="4785" w:type="dxa"/>
          </w:tcPr>
          <w:p w:rsidR="00BC2898" w:rsidRDefault="00BC2898" w:rsidP="00EF1138">
            <w:pPr>
              <w:pStyle w:val="BodyText"/>
            </w:pPr>
            <w:r>
              <w:t xml:space="preserve">AtoN </w:t>
            </w:r>
            <w:r w:rsidR="00E66C44">
              <w:t>field</w:t>
            </w:r>
          </w:p>
        </w:tc>
      </w:tr>
      <w:tr w:rsidR="00BC2898" w:rsidTr="00BD70AF">
        <w:tc>
          <w:tcPr>
            <w:tcW w:w="4785" w:type="dxa"/>
          </w:tcPr>
          <w:p w:rsidR="00BC2898" w:rsidRDefault="00BC2898" w:rsidP="00EF1138">
            <w:pPr>
              <w:pStyle w:val="BodyText"/>
            </w:pPr>
          </w:p>
        </w:tc>
        <w:tc>
          <w:tcPr>
            <w:tcW w:w="4785" w:type="dxa"/>
          </w:tcPr>
          <w:p w:rsidR="00BC2898" w:rsidRDefault="00BC2898" w:rsidP="00EF1138">
            <w:pPr>
              <w:pStyle w:val="BodyText"/>
            </w:pPr>
            <w:r>
              <w:t xml:space="preserve">Formal Risk Assessment </w:t>
            </w:r>
            <w:r w:rsidR="00E66C44">
              <w:t>field</w:t>
            </w:r>
          </w:p>
        </w:tc>
      </w:tr>
      <w:tr w:rsidR="00BC2898" w:rsidTr="00BD70AF">
        <w:tc>
          <w:tcPr>
            <w:tcW w:w="4785" w:type="dxa"/>
          </w:tcPr>
          <w:p w:rsidR="00BC2898" w:rsidRDefault="00BC2898" w:rsidP="00EF1138">
            <w:pPr>
              <w:pStyle w:val="BodyText"/>
            </w:pPr>
          </w:p>
        </w:tc>
        <w:tc>
          <w:tcPr>
            <w:tcW w:w="4785" w:type="dxa"/>
          </w:tcPr>
          <w:p w:rsidR="00BC2898" w:rsidRDefault="00E66C44" w:rsidP="00EF1138">
            <w:pPr>
              <w:pStyle w:val="BodyText"/>
            </w:pPr>
            <w:r>
              <w:t>PNT field</w:t>
            </w:r>
          </w:p>
        </w:tc>
      </w:tr>
      <w:tr w:rsidR="00BC2898" w:rsidTr="00BD70AF">
        <w:tc>
          <w:tcPr>
            <w:tcW w:w="4785" w:type="dxa"/>
          </w:tcPr>
          <w:p w:rsidR="00BC2898" w:rsidRDefault="00BC2898" w:rsidP="00EF1138">
            <w:pPr>
              <w:pStyle w:val="BodyText"/>
            </w:pPr>
            <w:r>
              <w:t>Metadata Register</w:t>
            </w:r>
          </w:p>
        </w:tc>
        <w:tc>
          <w:tcPr>
            <w:tcW w:w="4785" w:type="dxa"/>
          </w:tcPr>
          <w:p w:rsidR="00BC2898" w:rsidRDefault="00BC2898" w:rsidP="00EF1138">
            <w:pPr>
              <w:pStyle w:val="BodyText"/>
            </w:pPr>
            <w:r>
              <w:t xml:space="preserve">VTS </w:t>
            </w:r>
            <w:r w:rsidR="00E66C44">
              <w:t>field</w:t>
            </w:r>
          </w:p>
        </w:tc>
      </w:tr>
      <w:tr w:rsidR="00BC2898" w:rsidTr="00BD70AF">
        <w:tc>
          <w:tcPr>
            <w:tcW w:w="4785" w:type="dxa"/>
          </w:tcPr>
          <w:p w:rsidR="00BC2898" w:rsidRDefault="00BC2898" w:rsidP="00EF1138">
            <w:pPr>
              <w:pStyle w:val="BodyText"/>
            </w:pPr>
          </w:p>
        </w:tc>
        <w:tc>
          <w:tcPr>
            <w:tcW w:w="4785" w:type="dxa"/>
          </w:tcPr>
          <w:p w:rsidR="00BC2898" w:rsidRDefault="00BC2898" w:rsidP="00EF1138">
            <w:pPr>
              <w:pStyle w:val="BodyText"/>
            </w:pPr>
            <w:r>
              <w:t xml:space="preserve">AtoN </w:t>
            </w:r>
            <w:r w:rsidR="00E66C44">
              <w:t>field</w:t>
            </w:r>
          </w:p>
        </w:tc>
      </w:tr>
      <w:tr w:rsidR="00BC2898" w:rsidTr="00BD70AF">
        <w:tc>
          <w:tcPr>
            <w:tcW w:w="4785" w:type="dxa"/>
          </w:tcPr>
          <w:p w:rsidR="00BC2898" w:rsidRDefault="00BC2898" w:rsidP="00EF1138">
            <w:pPr>
              <w:pStyle w:val="BodyText"/>
            </w:pPr>
          </w:p>
        </w:tc>
        <w:tc>
          <w:tcPr>
            <w:tcW w:w="4785" w:type="dxa"/>
          </w:tcPr>
          <w:p w:rsidR="00BC2898" w:rsidRDefault="00BC2898" w:rsidP="00EF1138">
            <w:pPr>
              <w:pStyle w:val="BodyText"/>
            </w:pPr>
            <w:r>
              <w:t xml:space="preserve">Formal Risk Assessment </w:t>
            </w:r>
            <w:r w:rsidR="00E66C44">
              <w:t>field</w:t>
            </w:r>
          </w:p>
        </w:tc>
      </w:tr>
      <w:tr w:rsidR="00BC2898" w:rsidTr="00BD70AF">
        <w:tc>
          <w:tcPr>
            <w:tcW w:w="4785" w:type="dxa"/>
          </w:tcPr>
          <w:p w:rsidR="00BC2898" w:rsidRDefault="00BC2898" w:rsidP="00EF1138">
            <w:pPr>
              <w:pStyle w:val="BodyText"/>
            </w:pPr>
          </w:p>
        </w:tc>
        <w:tc>
          <w:tcPr>
            <w:tcW w:w="4785" w:type="dxa"/>
          </w:tcPr>
          <w:p w:rsidR="00BC2898" w:rsidRDefault="00E66C44" w:rsidP="00EF1138">
            <w:pPr>
              <w:pStyle w:val="BodyText"/>
            </w:pPr>
            <w:r>
              <w:t>PNT field</w:t>
            </w:r>
          </w:p>
        </w:tc>
      </w:tr>
    </w:tbl>
    <w:p w:rsidR="00732109" w:rsidRDefault="00732109" w:rsidP="00EF1138">
      <w:pPr>
        <w:pStyle w:val="BodyText"/>
      </w:pPr>
    </w:p>
    <w:p w:rsidR="00BC2898" w:rsidRDefault="00BC2898" w:rsidP="00BF78FE">
      <w:pPr>
        <w:pStyle w:val="Heading1"/>
      </w:pPr>
      <w:bookmarkStart w:id="66" w:name="_Toc216674849"/>
      <w:bookmarkStart w:id="67" w:name="_Toc367953587"/>
      <w:bookmarkStart w:id="68" w:name="_Toc433800375"/>
      <w:r>
        <w:t>M</w:t>
      </w:r>
      <w:r w:rsidR="00D41401">
        <w:t>anagement</w:t>
      </w:r>
      <w:r>
        <w:t xml:space="preserve"> </w:t>
      </w:r>
      <w:r w:rsidR="00D41401">
        <w:t>of</w:t>
      </w:r>
      <w:r>
        <w:t xml:space="preserve"> IALA D</w:t>
      </w:r>
      <w:r w:rsidR="00D41401">
        <w:t>omain</w:t>
      </w:r>
      <w:bookmarkEnd w:id="66"/>
      <w:bookmarkEnd w:id="67"/>
      <w:bookmarkEnd w:id="68"/>
    </w:p>
    <w:p w:rsidR="001C3390" w:rsidRPr="003A7400" w:rsidRDefault="001C3390" w:rsidP="00B83466">
      <w:pPr>
        <w:pStyle w:val="Heading2"/>
      </w:pPr>
      <w:bookmarkStart w:id="69" w:name="_Toc367873206"/>
      <w:bookmarkStart w:id="70" w:name="_Toc367953588"/>
      <w:bookmarkStart w:id="71" w:name="_Toc433800376"/>
      <w:r w:rsidRPr="003A7400">
        <w:t>The IHO Re</w:t>
      </w:r>
      <w:r>
        <w:t>gistry – IALA and Domain Management</w:t>
      </w:r>
      <w:r w:rsidRPr="003A7400">
        <w:t xml:space="preserve"> Relationship</w:t>
      </w:r>
      <w:bookmarkEnd w:id="69"/>
      <w:bookmarkEnd w:id="70"/>
      <w:bookmarkEnd w:id="71"/>
    </w:p>
    <w:p w:rsidR="001C3390" w:rsidRPr="003A7400" w:rsidRDefault="001C3390" w:rsidP="00EF1138">
      <w:pPr>
        <w:pStyle w:val="BodyText"/>
      </w:pPr>
      <w:r w:rsidRPr="003A7400">
        <w:t xml:space="preserve">The purpose of this section is to provide information regarding the interaction between the IALA Domain, </w:t>
      </w:r>
      <w:r>
        <w:t xml:space="preserve">the </w:t>
      </w:r>
      <w:r w:rsidRPr="003A7400">
        <w:t xml:space="preserve">International Hydrographic </w:t>
      </w:r>
      <w:r w:rsidR="00B90CFA">
        <w:t>Organisation</w:t>
      </w:r>
      <w:r w:rsidRPr="003A7400">
        <w:t xml:space="preserve"> (IHO), and the Registry.  It will also describe the roles, responsibilities and procedures for IALA as a Submitting </w:t>
      </w:r>
      <w:r w:rsidR="00B90CFA">
        <w:t>Organisation</w:t>
      </w:r>
      <w:r w:rsidRPr="003A7400">
        <w:t xml:space="preserve"> to the IHO Registry, as described by the governing documentation of IHO Standards S-100 and S-99.  The overall context of IALA’s involvement in the IHO Registry is considered, in particular the move towards a Common Maritime Data Structure (CMDS) and the proposed IMO/IHO Harmonization Group on Data Modelling (HGDM).</w:t>
      </w:r>
    </w:p>
    <w:p w:rsidR="001C3390" w:rsidRDefault="001C3390" w:rsidP="00EF1138">
      <w:pPr>
        <w:pStyle w:val="BodyText"/>
      </w:pPr>
      <w:r w:rsidRPr="003A7400">
        <w:t xml:space="preserve">IALA has developed these procedures solely to manage the IALA domain and its role as a Submitting </w:t>
      </w:r>
      <w:r w:rsidR="00B90CFA">
        <w:t>Organisation</w:t>
      </w:r>
      <w:r w:rsidRPr="003A7400">
        <w:t xml:space="preserve"> within the context of the Association.  Should there be any conflict </w:t>
      </w:r>
      <w:r w:rsidRPr="003A7400">
        <w:lastRenderedPageBreak/>
        <w:t>between this Guideline and IHO standard S-100 or S-99, IALA should defer to the IHO documentation.</w:t>
      </w:r>
    </w:p>
    <w:p w:rsidR="00493FD5" w:rsidRDefault="00493FD5" w:rsidP="00EF1138">
      <w:pPr>
        <w:pStyle w:val="BodyText"/>
      </w:pPr>
    </w:p>
    <w:p w:rsidR="00493FD5" w:rsidRDefault="00493FD5" w:rsidP="00EF1138">
      <w:pPr>
        <w:pStyle w:val="BodyText"/>
      </w:pPr>
    </w:p>
    <w:p w:rsidR="00493FD5" w:rsidRDefault="00493FD5" w:rsidP="00EF1138">
      <w:pPr>
        <w:pStyle w:val="BodyText"/>
      </w:pPr>
    </w:p>
    <w:p w:rsidR="00493FD5" w:rsidRPr="003A7400" w:rsidRDefault="00493FD5" w:rsidP="00EF1138">
      <w:pPr>
        <w:pStyle w:val="BodyText"/>
      </w:pPr>
    </w:p>
    <w:p w:rsidR="001C3390" w:rsidRPr="003A7400" w:rsidRDefault="001C3390" w:rsidP="001C3390">
      <w:pPr>
        <w:pStyle w:val="Heading3"/>
        <w:suppressAutoHyphens/>
        <w:spacing w:before="240" w:after="240"/>
        <w:jc w:val="both"/>
      </w:pPr>
      <w:bookmarkStart w:id="72" w:name="_toc600"/>
      <w:bookmarkStart w:id="73" w:name="_toc603"/>
      <w:bookmarkStart w:id="74" w:name="_Toc367873208"/>
      <w:bookmarkStart w:id="75" w:name="_Toc367953590"/>
      <w:bookmarkStart w:id="76" w:name="_Toc433800377"/>
      <w:bookmarkEnd w:id="72"/>
      <w:bookmarkEnd w:id="73"/>
      <w:r w:rsidRPr="003A7400">
        <w:t>Management of IALA Domain</w:t>
      </w:r>
      <w:bookmarkEnd w:id="74"/>
      <w:bookmarkEnd w:id="75"/>
      <w:bookmarkEnd w:id="76"/>
    </w:p>
    <w:p w:rsidR="001C3390" w:rsidRPr="003A7400" w:rsidRDefault="001C3390" w:rsidP="00EF1138">
      <w:pPr>
        <w:pStyle w:val="BodyText"/>
      </w:pPr>
      <w:r w:rsidRPr="003A7400">
        <w:t>The overall management responsibility of IALA for its domain in the IHO Registry is distributed over three types of managerial roles</w:t>
      </w:r>
      <w:ins w:id="77" w:author="Seamus Doyle" w:date="2015-10-31T15:12:00Z">
        <w:r w:rsidR="00150107">
          <w:t xml:space="preserve"> (see Figure 2)</w:t>
        </w:r>
      </w:ins>
      <w:r w:rsidRPr="003A7400">
        <w:t>:</w:t>
      </w:r>
    </w:p>
    <w:p w:rsidR="001C3390" w:rsidRPr="003A7400" w:rsidRDefault="001C3390" w:rsidP="00EF1138">
      <w:pPr>
        <w:pStyle w:val="List1"/>
        <w:numPr>
          <w:ilvl w:val="0"/>
          <w:numId w:val="24"/>
        </w:numPr>
        <w:tabs>
          <w:tab w:val="clear" w:pos="567"/>
          <w:tab w:val="num" w:pos="1134"/>
        </w:tabs>
        <w:ind w:left="1134"/>
      </w:pPr>
      <w:r w:rsidRPr="003A7400">
        <w:t>IALA Domain Management.</w:t>
      </w:r>
    </w:p>
    <w:p w:rsidR="001C3390" w:rsidRPr="003A7400" w:rsidRDefault="001C3390" w:rsidP="00EF1138">
      <w:pPr>
        <w:pStyle w:val="List1"/>
        <w:numPr>
          <w:ilvl w:val="0"/>
          <w:numId w:val="4"/>
        </w:numPr>
        <w:tabs>
          <w:tab w:val="clear" w:pos="567"/>
          <w:tab w:val="num" w:pos="1134"/>
        </w:tabs>
        <w:ind w:left="1134"/>
      </w:pPr>
      <w:r w:rsidRPr="003A7400">
        <w:t>IALA Field Managers.</w:t>
      </w:r>
    </w:p>
    <w:p w:rsidR="001C3390" w:rsidRPr="003A7400" w:rsidRDefault="001C3390" w:rsidP="00EF1138">
      <w:pPr>
        <w:pStyle w:val="List1"/>
        <w:numPr>
          <w:ilvl w:val="0"/>
          <w:numId w:val="4"/>
        </w:numPr>
        <w:tabs>
          <w:tab w:val="clear" w:pos="567"/>
          <w:tab w:val="num" w:pos="1134"/>
        </w:tabs>
        <w:ind w:left="1134"/>
      </w:pPr>
      <w:r w:rsidRPr="003A7400">
        <w:t>IALA Product Specification Developer.</w:t>
      </w:r>
    </w:p>
    <w:p w:rsidR="001C3390" w:rsidRDefault="001C3390" w:rsidP="00EF1138">
      <w:pPr>
        <w:pStyle w:val="BodyText"/>
      </w:pPr>
      <w:r w:rsidRPr="003A7400">
        <w:t>As a Domain Owner, IALA will require interaction within the IHO’s Domain Control Body and the adherence to the timelines of the IHO’s Registry management processes.  This activity affects the work of the IALA Domain Management and could lead to the involvement of IALA Field Managers and IALA Product Specification developers.  The IALA committee working structure is not suited to meet the I</w:t>
      </w:r>
      <w:r w:rsidR="00EF1138">
        <w:t>HO’s S-99 specified timelines for</w:t>
      </w:r>
      <w:r w:rsidRPr="003A7400">
        <w:t xml:space="preserve"> the product specification approval process and involvement between meetings will be necessary.  Membership to the IHO’s Domain Control Body</w:t>
      </w:r>
      <w:r w:rsidR="00EF1138">
        <w:t xml:space="preserve"> provides the Submitting </w:t>
      </w:r>
      <w:r w:rsidR="00EF1138" w:rsidRPr="00EF1138">
        <w:t>Organis</w:t>
      </w:r>
      <w:r w:rsidRPr="00EF1138">
        <w:t>ations</w:t>
      </w:r>
      <w:r w:rsidRPr="003A7400">
        <w:t xml:space="preserve"> the opportunity to advocate their own proposals.</w:t>
      </w:r>
    </w:p>
    <w:p w:rsidR="001C3390" w:rsidRPr="003A7400" w:rsidRDefault="001C3390" w:rsidP="001C3390">
      <w:pPr>
        <w:pStyle w:val="Heading4"/>
        <w:tabs>
          <w:tab w:val="num" w:pos="864"/>
        </w:tabs>
        <w:ind w:left="864" w:hanging="864"/>
        <w:rPr>
          <w:lang w:val="en-GB"/>
        </w:rPr>
      </w:pPr>
      <w:r w:rsidRPr="003A7400">
        <w:rPr>
          <w:lang w:val="en-GB"/>
        </w:rPr>
        <w:t>IALA Domain Management</w:t>
      </w:r>
    </w:p>
    <w:p w:rsidR="00C854EB" w:rsidRDefault="001C3390" w:rsidP="00EF1138">
      <w:pPr>
        <w:pStyle w:val="BodyText"/>
      </w:pPr>
      <w:r w:rsidRPr="003A7400">
        <w:t xml:space="preserve">The IALA Domain Management resides in the IALA Secretariat </w:t>
      </w:r>
      <w:r>
        <w:t xml:space="preserve">and </w:t>
      </w:r>
      <w:r w:rsidRPr="003A7400">
        <w:t xml:space="preserve">coordinates the activities of each of the IALA Field </w:t>
      </w:r>
      <w:r w:rsidRPr="00EF1138">
        <w:t>Managers</w:t>
      </w:r>
      <w:r w:rsidRPr="003A7400">
        <w:t xml:space="preserve"> and </w:t>
      </w:r>
      <w:r>
        <w:t>act</w:t>
      </w:r>
      <w:r w:rsidR="00E66C44">
        <w:t>s</w:t>
      </w:r>
      <w:r>
        <w:t xml:space="preserve"> as</w:t>
      </w:r>
      <w:r w:rsidRPr="003A7400">
        <w:t xml:space="preserve"> the single point of contact with the IHO.</w:t>
      </w:r>
    </w:p>
    <w:p w:rsidR="00C854EB" w:rsidRDefault="00A8214D" w:rsidP="00EF1138">
      <w:pPr>
        <w:pStyle w:val="BodyText"/>
      </w:pPr>
      <w:r>
        <w:t>The structure is shown in Fig</w:t>
      </w:r>
      <w:r w:rsidR="00150107">
        <w:t>ure</w:t>
      </w:r>
      <w:r>
        <w:t xml:space="preserve"> </w:t>
      </w:r>
      <w:ins w:id="78" w:author="Seamus Doyle" w:date="2015-10-31T15:11:00Z">
        <w:r w:rsidR="00150107">
          <w:t>2</w:t>
        </w:r>
      </w:ins>
      <w:del w:id="79" w:author="Seamus Doyle" w:date="2015-10-31T15:11:00Z">
        <w:r w:rsidDel="00150107">
          <w:delText>3</w:delText>
        </w:r>
      </w:del>
      <w:r>
        <w:t>.</w:t>
      </w:r>
      <w:r w:rsidR="00C854EB">
        <w:t xml:space="preserve"> The Domain Management will be overseen at a technical level by IALA ENAV</w:t>
      </w:r>
      <w:r w:rsidR="00EF1138">
        <w:t xml:space="preserve"> Committee</w:t>
      </w:r>
      <w:r w:rsidR="00C854EB">
        <w:t xml:space="preserve"> W</w:t>
      </w:r>
      <w:r w:rsidR="00EF1138">
        <w:t xml:space="preserve">orking </w:t>
      </w:r>
      <w:r w:rsidR="00C854EB">
        <w:t>G</w:t>
      </w:r>
      <w:r w:rsidR="00EF1138">
        <w:t xml:space="preserve">roup </w:t>
      </w:r>
      <w:r w:rsidR="00C854EB">
        <w:t>1 (</w:t>
      </w:r>
      <w:r w:rsidR="00EF1138">
        <w:t xml:space="preserve">WG1- </w:t>
      </w:r>
      <w:r w:rsidR="00C854EB">
        <w:t>Harmonization).</w:t>
      </w:r>
    </w:p>
    <w:p w:rsidR="001C3390" w:rsidRPr="003A7400" w:rsidRDefault="001C3390" w:rsidP="001C3390">
      <w:pPr>
        <w:pStyle w:val="Heading4"/>
        <w:tabs>
          <w:tab w:val="num" w:pos="864"/>
        </w:tabs>
        <w:ind w:left="864" w:hanging="864"/>
        <w:rPr>
          <w:lang w:val="en-GB"/>
        </w:rPr>
      </w:pPr>
      <w:r w:rsidRPr="003A7400">
        <w:rPr>
          <w:lang w:val="en-GB"/>
        </w:rPr>
        <w:t>IALA Field Manager</w:t>
      </w:r>
    </w:p>
    <w:p w:rsidR="001C3390" w:rsidRPr="003A7400" w:rsidRDefault="001C3390" w:rsidP="00EF1138">
      <w:pPr>
        <w:pStyle w:val="BodyText"/>
      </w:pPr>
      <w:r w:rsidRPr="003A7400">
        <w:t>In the context of IHO Registry, IALA currently recognises the following Product Fields: VTS, AtoN Information, IWRAP</w:t>
      </w:r>
      <w:ins w:id="80" w:author="Seamus Doyle" w:date="2015-10-31T15:05:00Z">
        <w:r w:rsidR="00EF1138">
          <w:t xml:space="preserve"> </w:t>
        </w:r>
      </w:ins>
      <w:ins w:id="81" w:author="Seamus Doyle" w:date="2015-10-31T15:06:00Z">
        <w:r w:rsidR="00EF1138">
          <w:t>is this correct – IWRAP is a planning tool and not an information source for mariners or an AtoN</w:t>
        </w:r>
      </w:ins>
      <w:r w:rsidRPr="003A7400">
        <w:t xml:space="preserve"> and </w:t>
      </w:r>
      <w:r w:rsidR="00E66C44">
        <w:t>PNT</w:t>
      </w:r>
      <w:r w:rsidRPr="003A7400">
        <w:t xml:space="preserve">.  </w:t>
      </w:r>
    </w:p>
    <w:p w:rsidR="001C3390" w:rsidRDefault="001C3390" w:rsidP="00EF1138">
      <w:pPr>
        <w:pStyle w:val="BodyText"/>
      </w:pPr>
      <w:r w:rsidRPr="003A7400">
        <w:t xml:space="preserve">Each Field </w:t>
      </w:r>
      <w:r w:rsidR="00E66C44">
        <w:t xml:space="preserve">contains </w:t>
      </w:r>
      <w:r w:rsidRPr="003A7400">
        <w:t>at least one IALA product and one IALA Product Specification.  The IALA Field Manager harmonises the different products / Product Specifications within that Field.  The IALA Field Manager also considers the usage of entries by others in his Field.</w:t>
      </w:r>
    </w:p>
    <w:p w:rsidR="001C3390" w:rsidRPr="003A7400" w:rsidRDefault="001C3390" w:rsidP="001C3390">
      <w:pPr>
        <w:pStyle w:val="Heading4"/>
        <w:tabs>
          <w:tab w:val="num" w:pos="864"/>
        </w:tabs>
        <w:ind w:left="864" w:hanging="864"/>
        <w:rPr>
          <w:lang w:val="en-GB"/>
        </w:rPr>
      </w:pPr>
      <w:r w:rsidRPr="003A7400">
        <w:rPr>
          <w:lang w:val="en-GB"/>
        </w:rPr>
        <w:t>IALA Product Specification Developer</w:t>
      </w:r>
    </w:p>
    <w:p w:rsidR="001C3390" w:rsidRDefault="001C3390" w:rsidP="00EF1138">
      <w:pPr>
        <w:pStyle w:val="BodyText"/>
      </w:pPr>
      <w:r w:rsidRPr="003A7400">
        <w:t>A developer is appointed to manage each IALA Product Specification.  An IALA Product Specification Developer coordinates the development of an IALA Product Specification, coordinates the usage of existing entries in the IHO Registry that are used by that IALA Product Specification and coordinates the creation of new entries required by that IALA Product Specification</w:t>
      </w:r>
      <w:r>
        <w:t xml:space="preserve">. </w:t>
      </w:r>
      <w:r w:rsidRPr="003A7400">
        <w:t>An IALA Product Specification Developer is able to draw on any Register in the IHO Registry.</w:t>
      </w:r>
    </w:p>
    <w:p w:rsidR="00E66C44" w:rsidRPr="003A7400" w:rsidRDefault="00E66C44" w:rsidP="00EF1138">
      <w:pPr>
        <w:pStyle w:val="BodyText"/>
      </w:pPr>
      <w:r>
        <w:t>In addition, a Task Group may be set up</w:t>
      </w:r>
      <w:r w:rsidR="00A8214D">
        <w:t>, with the approval of an IALA Committee,</w:t>
      </w:r>
      <w:r>
        <w:t xml:space="preserve"> to carry out the development work</w:t>
      </w:r>
      <w:r w:rsidR="00A8214D">
        <w:t xml:space="preserve">. This Task Group may </w:t>
      </w:r>
      <w:r w:rsidR="00752705">
        <w:t>consist</w:t>
      </w:r>
      <w:r w:rsidR="00A8214D">
        <w:t xml:space="preserve"> of invited experts from within and outside the IALA Committee structure. It will not necessarily meet during IALA Committee sessions and may not meet physically, if it is possible to carry out the work by e-mail and/or teleconference.</w:t>
      </w:r>
    </w:p>
    <w:p w:rsidR="001C3390" w:rsidRPr="003A7400" w:rsidRDefault="001C3390" w:rsidP="00EF1138">
      <w:pPr>
        <w:pStyle w:val="BodyText"/>
      </w:pPr>
      <w:r w:rsidRPr="003A7400">
        <w:t>A list of the individual Product Specification Developers</w:t>
      </w:r>
      <w:r>
        <w:t xml:space="preserve"> and </w:t>
      </w:r>
      <w:r w:rsidRPr="003A7400">
        <w:t>Field Managers is maintained by the IALA Secretariat.</w:t>
      </w:r>
      <w:ins w:id="82" w:author="Seamus Doyle" w:date="2015-10-31T15:09:00Z">
        <w:r w:rsidR="00150107">
          <w:t xml:space="preserve"> Is this available to Members or the public? Where if yes?</w:t>
        </w:r>
      </w:ins>
    </w:p>
    <w:p w:rsidR="001C3390" w:rsidRPr="003A7400" w:rsidRDefault="001C3390" w:rsidP="001C3390">
      <w:pPr>
        <w:pStyle w:val="Heading4"/>
        <w:tabs>
          <w:tab w:val="num" w:pos="864"/>
        </w:tabs>
        <w:ind w:left="864" w:hanging="864"/>
        <w:rPr>
          <w:lang w:val="en-GB"/>
        </w:rPr>
      </w:pPr>
      <w:r w:rsidRPr="003A7400">
        <w:rPr>
          <w:lang w:val="en-GB"/>
        </w:rPr>
        <w:lastRenderedPageBreak/>
        <w:t xml:space="preserve">IALA </w:t>
      </w:r>
      <w:r w:rsidR="00B90CFA">
        <w:rPr>
          <w:lang w:val="en-GB"/>
        </w:rPr>
        <w:t>Organisation</w:t>
      </w:r>
      <w:r w:rsidRPr="003A7400">
        <w:rPr>
          <w:lang w:val="en-GB"/>
        </w:rPr>
        <w:t>al Chart</w:t>
      </w:r>
    </w:p>
    <w:p w:rsidR="001C3390" w:rsidRPr="003A7400" w:rsidRDefault="001C3390" w:rsidP="00EF1138">
      <w:pPr>
        <w:pStyle w:val="BodyText"/>
      </w:pPr>
      <w:r w:rsidRPr="003A7400">
        <w:rPr>
          <w:noProof/>
          <w:lang w:val="en-IE" w:eastAsia="en-IE"/>
        </w:rPr>
        <w:drawing>
          <wp:inline distT="0" distB="0" distL="0" distR="0" wp14:anchorId="29706444" wp14:editId="57C348BD">
            <wp:extent cx="5963920" cy="3525520"/>
            <wp:effectExtent l="0" t="0" r="5080" b="508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63920" cy="3525520"/>
                    </a:xfrm>
                    <a:prstGeom prst="rect">
                      <a:avLst/>
                    </a:prstGeom>
                    <a:solidFill>
                      <a:srgbClr val="FFFFFF"/>
                    </a:solidFill>
                    <a:ln>
                      <a:noFill/>
                    </a:ln>
                  </pic:spPr>
                </pic:pic>
              </a:graphicData>
            </a:graphic>
          </wp:inline>
        </w:drawing>
      </w:r>
    </w:p>
    <w:p w:rsidR="001C3390" w:rsidRPr="003A7400" w:rsidRDefault="001C3390" w:rsidP="001C3390">
      <w:pPr>
        <w:pStyle w:val="Figure"/>
      </w:pPr>
      <w:bookmarkStart w:id="83" w:name="_Ref232137816"/>
      <w:bookmarkStart w:id="84" w:name="_Toc367873254"/>
      <w:bookmarkStart w:id="85" w:name="_Toc433791306"/>
      <w:r w:rsidRPr="003A7400">
        <w:t>IALA Domains organisation</w:t>
      </w:r>
      <w:bookmarkEnd w:id="83"/>
      <w:bookmarkEnd w:id="84"/>
      <w:bookmarkEnd w:id="85"/>
      <w:r w:rsidR="000B37DF">
        <w:t xml:space="preserve"> </w:t>
      </w:r>
      <w:proofErr w:type="gramStart"/>
      <w:ins w:id="86" w:author="Seamus Doyle" w:date="2015-11-03T19:46:00Z">
        <w:r w:rsidR="000B37DF">
          <w:t>Where</w:t>
        </w:r>
        <w:proofErr w:type="gramEnd"/>
        <w:r w:rsidR="000B37DF">
          <w:t xml:space="preserve"> do I find these people – is there a list of names on the </w:t>
        </w:r>
        <w:proofErr w:type="spellStart"/>
        <w:r w:rsidR="000B37DF">
          <w:t>IAlA</w:t>
        </w:r>
        <w:proofErr w:type="spellEnd"/>
        <w:r w:rsidR="000B37DF">
          <w:t xml:space="preserve"> website?</w:t>
        </w:r>
      </w:ins>
    </w:p>
    <w:p w:rsidR="001C3390" w:rsidRDefault="001C3390" w:rsidP="00B83466">
      <w:pPr>
        <w:pStyle w:val="Heading2"/>
        <w:numPr>
          <w:ilvl w:val="0"/>
          <w:numId w:val="0"/>
        </w:numPr>
        <w:ind w:left="576"/>
      </w:pPr>
      <w:bookmarkStart w:id="87" w:name="_toc624"/>
      <w:bookmarkEnd w:id="87"/>
    </w:p>
    <w:p w:rsidR="001C3390" w:rsidRDefault="001C3390" w:rsidP="00B83466">
      <w:pPr>
        <w:pStyle w:val="Heading2"/>
      </w:pPr>
      <w:bookmarkStart w:id="88" w:name="_Toc367873209"/>
      <w:bookmarkStart w:id="89" w:name="_Toc367953591"/>
      <w:bookmarkStart w:id="90" w:name="_Toc433800378"/>
      <w:r>
        <w:t>Procedure on registering product specifications under development</w:t>
      </w:r>
      <w:bookmarkEnd w:id="88"/>
      <w:bookmarkEnd w:id="89"/>
      <w:bookmarkEnd w:id="90"/>
    </w:p>
    <w:p w:rsidR="001C3390" w:rsidRDefault="001C3390" w:rsidP="00EF1138">
      <w:pPr>
        <w:pStyle w:val="BodyText"/>
      </w:pPr>
      <w:r>
        <w:t xml:space="preserve">In order to prevent several </w:t>
      </w:r>
      <w:r w:rsidR="00150107">
        <w:t>organisations</w:t>
      </w:r>
      <w:r>
        <w:t xml:space="preserve"> working on similar product specifications it is necessary that th</w:t>
      </w:r>
      <w:ins w:id="91" w:author="Seamus Doyle" w:date="2015-10-31T15:13:00Z">
        <w:r w:rsidR="00150107">
          <w:t>o</w:t>
        </w:r>
      </w:ins>
      <w:del w:id="92" w:author="Seamus Doyle" w:date="2015-10-31T15:13:00Z">
        <w:r w:rsidDel="00150107">
          <w:delText>e</w:delText>
        </w:r>
      </w:del>
      <w:r>
        <w:t>se launching projects are known to the community. Organi</w:t>
      </w:r>
      <w:del w:id="93" w:author="Seamus Doyle" w:date="2015-10-31T15:13:00Z">
        <w:r w:rsidDel="00150107">
          <w:delText>z</w:delText>
        </w:r>
      </w:del>
      <w:ins w:id="94" w:author="Seamus Doyle" w:date="2015-10-31T15:13:00Z">
        <w:r w:rsidR="00150107">
          <w:t>s</w:t>
        </w:r>
      </w:ins>
      <w:r>
        <w:t xml:space="preserve">ations can check if the development of a product specification is already started and contact the </w:t>
      </w:r>
      <w:r w:rsidR="00752705">
        <w:t>organi</w:t>
      </w:r>
      <w:del w:id="95" w:author="Seamus Doyle" w:date="2015-10-31T15:13:00Z">
        <w:r w:rsidR="00752705" w:rsidDel="00150107">
          <w:delText>z</w:delText>
        </w:r>
      </w:del>
      <w:ins w:id="96" w:author="Seamus Doyle" w:date="2015-10-31T15:13:00Z">
        <w:r w:rsidR="00150107">
          <w:t>s</w:t>
        </w:r>
      </w:ins>
      <w:r w:rsidR="00752705">
        <w:t>ation regarding</w:t>
      </w:r>
      <w:r>
        <w:t xml:space="preserve"> the details. Then they can decide if this product specification will become a joint effort or co-development, which will save time and costs.</w:t>
      </w:r>
    </w:p>
    <w:p w:rsidR="001C3390" w:rsidRDefault="001C3390" w:rsidP="00EF1138">
      <w:pPr>
        <w:pStyle w:val="BodyText"/>
      </w:pPr>
      <w:r>
        <w:t xml:space="preserve">Appendix 3 of </w:t>
      </w:r>
      <w:r w:rsidR="00150107">
        <w:t>G</w:t>
      </w:r>
      <w:r>
        <w:t>uideline</w:t>
      </w:r>
      <w:r w:rsidR="003805F0">
        <w:t xml:space="preserve"> </w:t>
      </w:r>
      <w:r w:rsidR="002C7BBD">
        <w:t xml:space="preserve">1106 </w:t>
      </w:r>
      <w:r w:rsidRPr="003805F0">
        <w:rPr>
          <w:i/>
        </w:rPr>
        <w:t>On Producing an IALA S-100 Product Specification</w:t>
      </w:r>
      <w:r>
        <w:t xml:space="preserve"> contains a template which will have to be filled in by the </w:t>
      </w:r>
      <w:r w:rsidR="00150107">
        <w:t xml:space="preserve">Product Specification Developer </w:t>
      </w:r>
      <w:r>
        <w:t xml:space="preserve">and sent to the IALA Field Manager. The IALA Field Manager will send the information to the IALA </w:t>
      </w:r>
      <w:r w:rsidR="00FC47BB">
        <w:t>Domain Administrator</w:t>
      </w:r>
      <w:r>
        <w:t xml:space="preserve">. The </w:t>
      </w:r>
      <w:r w:rsidR="00FC47BB">
        <w:t>Domain Administrator</w:t>
      </w:r>
      <w:r>
        <w:t xml:space="preserve"> will publish this information within the IALA Domain.</w:t>
      </w:r>
    </w:p>
    <w:p w:rsidR="001C3390" w:rsidRDefault="001C3390" w:rsidP="00EF1138">
      <w:pPr>
        <w:pStyle w:val="BodyText"/>
      </w:pPr>
    </w:p>
    <w:p w:rsidR="001C3390" w:rsidRDefault="001C3390" w:rsidP="00B83466">
      <w:pPr>
        <w:pStyle w:val="Heading2"/>
      </w:pPr>
      <w:bookmarkStart w:id="97" w:name="_Toc367873210"/>
      <w:bookmarkStart w:id="98" w:name="_Toc367953592"/>
      <w:bookmarkStart w:id="99" w:name="_Toc433800379"/>
      <w:r>
        <w:t>Procedure on getting “draft status” for a Product Specification</w:t>
      </w:r>
      <w:bookmarkEnd w:id="97"/>
      <w:bookmarkEnd w:id="98"/>
      <w:bookmarkEnd w:id="99"/>
    </w:p>
    <w:p w:rsidR="00174E32" w:rsidRDefault="001C3390" w:rsidP="00EF1138">
      <w:pPr>
        <w:pStyle w:val="BodyText"/>
      </w:pPr>
      <w:r>
        <w:t xml:space="preserve">If a product specification is at the stage that </w:t>
      </w:r>
      <w:r w:rsidR="00CE156E">
        <w:t>it</w:t>
      </w:r>
      <w:r w:rsidR="0004450E">
        <w:t xml:space="preserve"> is nearly complete</w:t>
      </w:r>
      <w:r>
        <w:t>, the P</w:t>
      </w:r>
      <w:r w:rsidR="00B90CFA">
        <w:t xml:space="preserve">roduct </w:t>
      </w:r>
      <w:r>
        <w:t>S</w:t>
      </w:r>
      <w:r w:rsidR="00B90CFA">
        <w:t>pecification D</w:t>
      </w:r>
      <w:r>
        <w:t xml:space="preserve">eveloper can submit </w:t>
      </w:r>
      <w:r w:rsidR="00B90CFA">
        <w:t xml:space="preserve">the Product Specification </w:t>
      </w:r>
      <w:r>
        <w:t xml:space="preserve">to the IALA Field </w:t>
      </w:r>
      <w:r w:rsidR="00B90CFA">
        <w:t xml:space="preserve">Manager </w:t>
      </w:r>
      <w:r w:rsidR="00EE3A26">
        <w:t>who will manage the review</w:t>
      </w:r>
      <w:r w:rsidR="00CE156E">
        <w:t xml:space="preserve"> </w:t>
      </w:r>
      <w:r w:rsidR="0004450E">
        <w:t>process</w:t>
      </w:r>
      <w:r w:rsidR="00371F6A">
        <w:t xml:space="preserve"> </w:t>
      </w:r>
      <w:r w:rsidR="00CE156E">
        <w:t xml:space="preserve">(the review process could be managed </w:t>
      </w:r>
      <w:r w:rsidR="00B90CFA">
        <w:t>similarly to</w:t>
      </w:r>
      <w:r w:rsidR="00CE156E">
        <w:t xml:space="preserve"> </w:t>
      </w:r>
      <w:r w:rsidR="00371F6A">
        <w:t xml:space="preserve">within </w:t>
      </w:r>
      <w:r w:rsidR="00CE156E">
        <w:t>IEC)</w:t>
      </w:r>
      <w:r>
        <w:t>.</w:t>
      </w:r>
      <w:r w:rsidR="00DD032D">
        <w:t xml:space="preserve"> </w:t>
      </w:r>
      <w:r>
        <w:t xml:space="preserve">After </w:t>
      </w:r>
      <w:r w:rsidR="00DD032D">
        <w:t xml:space="preserve">a first positive </w:t>
      </w:r>
      <w:r>
        <w:t xml:space="preserve">review </w:t>
      </w:r>
      <w:r w:rsidR="00DD032D">
        <w:t xml:space="preserve">by </w:t>
      </w:r>
      <w:r>
        <w:t xml:space="preserve">the Field </w:t>
      </w:r>
      <w:r w:rsidR="00B90CFA">
        <w:t xml:space="preserve">Manager </w:t>
      </w:r>
      <w:r w:rsidR="00DD032D">
        <w:t xml:space="preserve">supported by the </w:t>
      </w:r>
      <w:r w:rsidR="00B90CFA">
        <w:t>ENAV</w:t>
      </w:r>
      <w:r w:rsidR="00DD032D">
        <w:t xml:space="preserve"> committee the Field Manager </w:t>
      </w:r>
      <w:r>
        <w:t xml:space="preserve">will send this to the IALA </w:t>
      </w:r>
      <w:r w:rsidR="00FC47BB">
        <w:t>Domain Administrator</w:t>
      </w:r>
      <w:r>
        <w:t xml:space="preserve"> and request that the status from “launching project” is changed to </w:t>
      </w:r>
      <w:r w:rsidR="00DD032D">
        <w:t>“</w:t>
      </w:r>
      <w:r>
        <w:t>draft status</w:t>
      </w:r>
      <w:r w:rsidR="00DD032D">
        <w:t>”</w:t>
      </w:r>
      <w:r>
        <w:t xml:space="preserve"> indicating to the community that the product specification is nearing completion</w:t>
      </w:r>
      <w:r w:rsidR="00911523">
        <w:t xml:space="preserve"> an</w:t>
      </w:r>
      <w:r w:rsidR="00B90CFA">
        <w:t>d</w:t>
      </w:r>
      <w:r w:rsidR="00911523">
        <w:t xml:space="preserve"> can be reviewed.</w:t>
      </w:r>
    </w:p>
    <w:p w:rsidR="001C3390" w:rsidRPr="003A7400" w:rsidRDefault="001C3390" w:rsidP="00B83466">
      <w:pPr>
        <w:pStyle w:val="Heading2"/>
      </w:pPr>
      <w:bookmarkStart w:id="100" w:name="_Toc367873211"/>
      <w:bookmarkStart w:id="101" w:name="_Toc367953593"/>
      <w:bookmarkStart w:id="102" w:name="_Toc433800380"/>
      <w:r w:rsidRPr="003A7400">
        <w:t>Procedures for Submitting a Product Specification</w:t>
      </w:r>
      <w:bookmarkEnd w:id="100"/>
      <w:bookmarkEnd w:id="101"/>
      <w:bookmarkEnd w:id="102"/>
      <w:ins w:id="103" w:author="Seamus Doyle" w:date="2015-11-03T19:50:00Z">
        <w:r w:rsidR="00E16FDC">
          <w:t xml:space="preserve"> much of this should be in 1106 with only a reference to 1106 here</w:t>
        </w:r>
      </w:ins>
    </w:p>
    <w:p w:rsidR="006B38AC" w:rsidRDefault="001C3390" w:rsidP="00EF1138">
      <w:pPr>
        <w:pStyle w:val="BodyText"/>
      </w:pPr>
      <w:r w:rsidRPr="003A7400">
        <w:t xml:space="preserve">Representatives of </w:t>
      </w:r>
      <w:r w:rsidR="00B90CFA">
        <w:t>recognised</w:t>
      </w:r>
      <w:r w:rsidRPr="003A7400">
        <w:t xml:space="preserve"> </w:t>
      </w:r>
      <w:r w:rsidR="00150107">
        <w:t>organisations</w:t>
      </w:r>
      <w:r w:rsidRPr="003A7400">
        <w:t xml:space="preserve"> may submit proposals for a</w:t>
      </w:r>
      <w:r w:rsidRPr="003A7400">
        <w:rPr>
          <w:iCs/>
        </w:rPr>
        <w:t>ddition</w:t>
      </w:r>
      <w:r w:rsidRPr="003A7400">
        <w:t xml:space="preserve"> of a new Product Specification in the Product Specification Register or for the </w:t>
      </w:r>
      <w:r w:rsidRPr="003A7400">
        <w:rPr>
          <w:iCs/>
        </w:rPr>
        <w:t>Clarification</w:t>
      </w:r>
      <w:r w:rsidRPr="003A7400">
        <w:t xml:space="preserve">, </w:t>
      </w:r>
      <w:r w:rsidRPr="003A7400">
        <w:rPr>
          <w:iCs/>
        </w:rPr>
        <w:t>Supersession</w:t>
      </w:r>
      <w:r w:rsidRPr="003A7400">
        <w:t xml:space="preserve">, or </w:t>
      </w:r>
      <w:r w:rsidRPr="003A7400">
        <w:rPr>
          <w:iCs/>
        </w:rPr>
        <w:t>Retirement</w:t>
      </w:r>
      <w:r w:rsidRPr="003A7400">
        <w:t xml:space="preserve"> of existing Product Specification</w:t>
      </w:r>
      <w:r w:rsidR="002C7BBD">
        <w:t>s</w:t>
      </w:r>
      <w:r w:rsidRPr="003A7400">
        <w:t xml:space="preserve"> in the Register.  </w:t>
      </w:r>
    </w:p>
    <w:p w:rsidR="001C3390" w:rsidRDefault="00CE156E" w:rsidP="00EF1138">
      <w:pPr>
        <w:pStyle w:val="BodyText"/>
        <w:rPr>
          <w:noProof/>
          <w:lang w:eastAsia="nl-NL"/>
        </w:rPr>
      </w:pPr>
      <w:r>
        <w:lastRenderedPageBreak/>
        <w:t>Product specifications with a “draft status” which are reviewed and in a “final state”</w:t>
      </w:r>
      <w:r w:rsidR="00627A13">
        <w:t xml:space="preserve"> </w:t>
      </w:r>
      <w:r w:rsidR="001C3390" w:rsidRPr="003A7400">
        <w:t>are to be submitted</w:t>
      </w:r>
      <w:r w:rsidR="00382220">
        <w:t xml:space="preserve"> </w:t>
      </w:r>
      <w:r w:rsidR="001C3390" w:rsidRPr="003A7400">
        <w:t xml:space="preserve">to the IALA </w:t>
      </w:r>
      <w:r w:rsidR="00FC47BB">
        <w:t>Domain Administrator</w:t>
      </w:r>
      <w:r w:rsidR="006B38AC">
        <w:t>.</w:t>
      </w:r>
      <w:r w:rsidR="001C3390" w:rsidRPr="003A7400">
        <w:t xml:space="preserve"> After </w:t>
      </w:r>
      <w:r w:rsidR="006B38AC">
        <w:t xml:space="preserve">a final </w:t>
      </w:r>
      <w:r w:rsidR="001C3390" w:rsidRPr="003A7400">
        <w:t xml:space="preserve">approval </w:t>
      </w:r>
      <w:r w:rsidR="006B38AC">
        <w:t xml:space="preserve">from the Field Manager </w:t>
      </w:r>
      <w:r w:rsidR="001C3390" w:rsidRPr="003A7400">
        <w:t xml:space="preserve">the IALA </w:t>
      </w:r>
      <w:r w:rsidR="00FC47BB">
        <w:t>Domain Administrator</w:t>
      </w:r>
      <w:r w:rsidR="001C3390" w:rsidRPr="003A7400">
        <w:t xml:space="preserve"> will submit the request to IHO using the Registry web interface. The process for submitting proposals for the registration of Product Specifications is illustrated in </w:t>
      </w:r>
      <w:r w:rsidR="00B90CFA">
        <w:t>F</w:t>
      </w:r>
      <w:r w:rsidR="00911523">
        <w:t>igure 3</w:t>
      </w:r>
      <w:r w:rsidR="001C3390">
        <w:t>.</w:t>
      </w:r>
      <w:r w:rsidR="001C3390" w:rsidRPr="005019DD">
        <w:rPr>
          <w:noProof/>
          <w:lang w:eastAsia="nl-NL"/>
        </w:rPr>
        <w:t xml:space="preserve"> </w:t>
      </w:r>
    </w:p>
    <w:p w:rsidR="001C3390" w:rsidRDefault="001C3390" w:rsidP="00EF1138">
      <w:pPr>
        <w:pStyle w:val="BodyText"/>
        <w:rPr>
          <w:noProof/>
          <w:lang w:eastAsia="nl-NL"/>
        </w:rPr>
      </w:pPr>
    </w:p>
    <w:p w:rsidR="001C3390" w:rsidRDefault="001C3390" w:rsidP="00B90CFA">
      <w:pPr>
        <w:pStyle w:val="BodyText"/>
        <w:jc w:val="center"/>
      </w:pPr>
      <w:r>
        <w:rPr>
          <w:noProof/>
          <w:lang w:val="en-IE" w:eastAsia="en-IE"/>
        </w:rPr>
        <w:drawing>
          <wp:inline distT="0" distB="0" distL="0" distR="0" wp14:anchorId="3B1E6060" wp14:editId="1764197F">
            <wp:extent cx="4893869" cy="6198070"/>
            <wp:effectExtent l="0" t="0" r="2540" b="0"/>
            <wp:docPr id="684" name="Afbeelding 6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950424" cy="6269697"/>
                    </a:xfrm>
                    <a:prstGeom prst="rect">
                      <a:avLst/>
                    </a:prstGeom>
                  </pic:spPr>
                </pic:pic>
              </a:graphicData>
            </a:graphic>
          </wp:inline>
        </w:drawing>
      </w:r>
    </w:p>
    <w:p w:rsidR="001C3390" w:rsidRPr="003A7400" w:rsidRDefault="00B90CFA" w:rsidP="00B90CFA">
      <w:pPr>
        <w:pStyle w:val="Figure"/>
      </w:pPr>
      <w:r>
        <w:t>P</w:t>
      </w:r>
      <w:r w:rsidRPr="00B90CFA">
        <w:t>rocess for submitting proposals for the registration of Product Specifications</w:t>
      </w:r>
      <w:ins w:id="104" w:author="Seamus Doyle" w:date="2015-10-31T15:40:00Z">
        <w:r w:rsidR="00912289">
          <w:t xml:space="preserve"> the </w:t>
        </w:r>
      </w:ins>
      <w:ins w:id="105" w:author="Seamus Doyle" w:date="2015-10-31T15:41:00Z">
        <w:r w:rsidR="00912289">
          <w:t xml:space="preserve">quality of this fig is much inferior to the table version in fig 4. Could the </w:t>
        </w:r>
      </w:ins>
      <w:ins w:id="106" w:author="Seamus Doyle" w:date="2015-11-03T19:50:00Z">
        <w:r w:rsidR="00E16FDC">
          <w:t>original</w:t>
        </w:r>
      </w:ins>
      <w:ins w:id="107" w:author="Seamus Doyle" w:date="2015-10-31T15:41:00Z">
        <w:r w:rsidR="00912289">
          <w:t xml:space="preserve"> table be used in fig 3 to improve quality? Who has the original</w:t>
        </w:r>
      </w:ins>
    </w:p>
    <w:p w:rsidR="001C3390" w:rsidRPr="003A7400" w:rsidRDefault="001C3390" w:rsidP="001C3390">
      <w:pPr>
        <w:pStyle w:val="Heading3"/>
        <w:suppressAutoHyphens/>
        <w:spacing w:before="240" w:after="240"/>
        <w:jc w:val="both"/>
      </w:pPr>
      <w:bookmarkStart w:id="108" w:name="_toc659"/>
      <w:bookmarkStart w:id="109" w:name="_Toc367873212"/>
      <w:bookmarkStart w:id="110" w:name="_Toc367953594"/>
      <w:bookmarkStart w:id="111" w:name="_Toc433800381"/>
      <w:bookmarkEnd w:id="108"/>
      <w:r w:rsidRPr="003A7400">
        <w:t>Submission of Proposals</w:t>
      </w:r>
      <w:bookmarkEnd w:id="109"/>
      <w:bookmarkEnd w:id="110"/>
      <w:bookmarkEnd w:id="111"/>
    </w:p>
    <w:p w:rsidR="001C3390" w:rsidRPr="003A7400" w:rsidRDefault="001C3390" w:rsidP="00EF1138">
      <w:pPr>
        <w:pStyle w:val="BodyText"/>
      </w:pPr>
      <w:r w:rsidRPr="003A7400">
        <w:t xml:space="preserve">The </w:t>
      </w:r>
      <w:r w:rsidR="00B90CFA">
        <w:t>organisation</w:t>
      </w:r>
      <w:r w:rsidRPr="003A7400">
        <w:t xml:space="preserve"> making a submission shall ensure that all proposals:</w:t>
      </w:r>
    </w:p>
    <w:p w:rsidR="001C3390" w:rsidRPr="003A7400" w:rsidRDefault="001C3390" w:rsidP="001C3390">
      <w:pPr>
        <w:pStyle w:val="Bullet1"/>
        <w:numPr>
          <w:ilvl w:val="0"/>
          <w:numId w:val="10"/>
        </w:numPr>
        <w:tabs>
          <w:tab w:val="clear" w:pos="1134"/>
          <w:tab w:val="num" w:pos="993"/>
        </w:tabs>
        <w:ind w:left="993" w:hanging="426"/>
      </w:pPr>
      <w:r w:rsidRPr="003A7400">
        <w:t>are complete;  and</w:t>
      </w:r>
    </w:p>
    <w:p w:rsidR="001C3390" w:rsidRDefault="001C3390" w:rsidP="001C3390">
      <w:pPr>
        <w:pStyle w:val="Bullet1"/>
        <w:numPr>
          <w:ilvl w:val="0"/>
          <w:numId w:val="10"/>
        </w:numPr>
        <w:tabs>
          <w:tab w:val="clear" w:pos="1134"/>
          <w:tab w:val="num" w:pos="993"/>
        </w:tabs>
        <w:ind w:left="993" w:hanging="426"/>
      </w:pPr>
      <w:proofErr w:type="gramStart"/>
      <w:r w:rsidRPr="003A7400">
        <w:t>a</w:t>
      </w:r>
      <w:proofErr w:type="gramEnd"/>
      <w:r w:rsidRPr="003A7400">
        <w:t xml:space="preserve"> copy of the final version of the new Product Specification is made available to the IALA </w:t>
      </w:r>
      <w:r w:rsidR="00FC47BB">
        <w:t>Domain Administrator</w:t>
      </w:r>
      <w:r w:rsidRPr="003A7400">
        <w:t>.</w:t>
      </w:r>
    </w:p>
    <w:p w:rsidR="00911523" w:rsidRDefault="00911523" w:rsidP="00911523">
      <w:pPr>
        <w:pStyle w:val="Bullet1"/>
        <w:numPr>
          <w:ilvl w:val="0"/>
          <w:numId w:val="0"/>
        </w:numPr>
        <w:ind w:left="1134" w:hanging="567"/>
      </w:pPr>
    </w:p>
    <w:p w:rsidR="00911523" w:rsidRDefault="00911523" w:rsidP="00911523">
      <w:pPr>
        <w:pStyle w:val="Bullet1"/>
        <w:numPr>
          <w:ilvl w:val="0"/>
          <w:numId w:val="0"/>
        </w:numPr>
        <w:ind w:left="1134" w:hanging="567"/>
      </w:pPr>
    </w:p>
    <w:p w:rsidR="00911523" w:rsidRPr="005019DD" w:rsidRDefault="00911523" w:rsidP="00911523">
      <w:pPr>
        <w:pStyle w:val="Bullet1"/>
        <w:numPr>
          <w:ilvl w:val="0"/>
          <w:numId w:val="0"/>
        </w:numPr>
        <w:ind w:left="1134" w:hanging="567"/>
      </w:pPr>
    </w:p>
    <w:p w:rsidR="001C3390" w:rsidRPr="003A7400" w:rsidRDefault="001C3390" w:rsidP="001C3390">
      <w:pPr>
        <w:pStyle w:val="Heading3"/>
        <w:suppressAutoHyphens/>
        <w:spacing w:before="240" w:after="240"/>
        <w:jc w:val="both"/>
      </w:pPr>
      <w:bookmarkStart w:id="112" w:name="_toc664"/>
      <w:bookmarkStart w:id="113" w:name="_Toc367873213"/>
      <w:bookmarkStart w:id="114" w:name="_Toc367953595"/>
      <w:bookmarkStart w:id="115" w:name="_Toc433800382"/>
      <w:bookmarkEnd w:id="112"/>
      <w:r w:rsidRPr="003A7400">
        <w:t xml:space="preserve">IALA </w:t>
      </w:r>
      <w:r w:rsidR="00FC47BB">
        <w:t>Domain Administrator</w:t>
      </w:r>
      <w:bookmarkEnd w:id="113"/>
      <w:bookmarkEnd w:id="114"/>
      <w:bookmarkEnd w:id="115"/>
    </w:p>
    <w:p w:rsidR="001C3390" w:rsidRPr="003A7400" w:rsidRDefault="001C3390" w:rsidP="00EF1138">
      <w:pPr>
        <w:pStyle w:val="BodyText"/>
      </w:pPr>
      <w:r w:rsidRPr="003A7400">
        <w:t xml:space="preserve">The IALA </w:t>
      </w:r>
      <w:r w:rsidR="00FC47BB">
        <w:t>Domain Administrator</w:t>
      </w:r>
      <w:r w:rsidR="00B83466" w:rsidRPr="003A7400">
        <w:t xml:space="preserve"> </w:t>
      </w:r>
      <w:r w:rsidRPr="003A7400">
        <w:t>will:</w:t>
      </w:r>
    </w:p>
    <w:p w:rsidR="001C3390" w:rsidRPr="003A7400" w:rsidRDefault="001C3390" w:rsidP="001C3390">
      <w:pPr>
        <w:pStyle w:val="Bullet1"/>
        <w:numPr>
          <w:ilvl w:val="0"/>
          <w:numId w:val="10"/>
        </w:numPr>
        <w:tabs>
          <w:tab w:val="clear" w:pos="1134"/>
          <w:tab w:val="num" w:pos="993"/>
        </w:tabs>
        <w:ind w:left="993" w:hanging="426"/>
      </w:pPr>
      <w:r w:rsidRPr="003A7400">
        <w:t>receive product specifications from product specification developers;</w:t>
      </w:r>
    </w:p>
    <w:p w:rsidR="001C3390" w:rsidRPr="003A7400" w:rsidRDefault="001C3390" w:rsidP="001C3390">
      <w:pPr>
        <w:pStyle w:val="Bullet1"/>
        <w:numPr>
          <w:ilvl w:val="0"/>
          <w:numId w:val="10"/>
        </w:numPr>
        <w:tabs>
          <w:tab w:val="clear" w:pos="1134"/>
          <w:tab w:val="num" w:pos="993"/>
        </w:tabs>
        <w:ind w:left="993" w:hanging="426"/>
      </w:pPr>
      <w:r w:rsidRPr="003A7400">
        <w:t>determine if the proposed item does or does not fall within the scope of the Register;  or</w:t>
      </w:r>
    </w:p>
    <w:p w:rsidR="001C3390" w:rsidRPr="003A7400" w:rsidRDefault="001C3390" w:rsidP="001C3390">
      <w:pPr>
        <w:pStyle w:val="Bullet1"/>
        <w:numPr>
          <w:ilvl w:val="0"/>
          <w:numId w:val="10"/>
        </w:numPr>
        <w:tabs>
          <w:tab w:val="clear" w:pos="1134"/>
          <w:tab w:val="num" w:pos="993"/>
        </w:tabs>
        <w:ind w:left="993" w:hanging="426"/>
      </w:pPr>
      <w:proofErr w:type="gramStart"/>
      <w:r w:rsidRPr="003A7400">
        <w:t>if</w:t>
      </w:r>
      <w:proofErr w:type="gramEnd"/>
      <w:r w:rsidRPr="003A7400">
        <w:t xml:space="preserve"> a registered item (or similar) to the proposed item already exists;</w:t>
      </w:r>
      <w:ins w:id="116" w:author="Seamus Doyle" w:date="2015-10-31T15:27:00Z">
        <w:r w:rsidR="0046030D">
          <w:t xml:space="preserve"> then what? - are the next bullets the options?</w:t>
        </w:r>
      </w:ins>
    </w:p>
    <w:p w:rsidR="001C3390" w:rsidRPr="003A7400" w:rsidRDefault="001C3390" w:rsidP="001C3390">
      <w:pPr>
        <w:pStyle w:val="Bullet1"/>
        <w:numPr>
          <w:ilvl w:val="0"/>
          <w:numId w:val="10"/>
        </w:numPr>
        <w:tabs>
          <w:tab w:val="clear" w:pos="1134"/>
          <w:tab w:val="num" w:pos="993"/>
        </w:tabs>
        <w:ind w:left="993" w:hanging="426"/>
      </w:pPr>
      <w:r w:rsidRPr="003A7400">
        <w:t>review product specifications for completeness;</w:t>
      </w:r>
    </w:p>
    <w:p w:rsidR="001C3390" w:rsidRPr="003A7400" w:rsidRDefault="00B90CFA" w:rsidP="001C3390">
      <w:pPr>
        <w:pStyle w:val="Bullet1"/>
        <w:numPr>
          <w:ilvl w:val="0"/>
          <w:numId w:val="10"/>
        </w:numPr>
        <w:tabs>
          <w:tab w:val="clear" w:pos="1134"/>
          <w:tab w:val="num" w:pos="993"/>
        </w:tabs>
        <w:ind w:left="993" w:hanging="426"/>
      </w:pPr>
      <w:r>
        <w:t xml:space="preserve">return product specifications </w:t>
      </w:r>
      <w:r w:rsidR="001C3390" w:rsidRPr="003A7400">
        <w:t>to the field managers if incomplete;  or</w:t>
      </w:r>
    </w:p>
    <w:p w:rsidR="001C3390" w:rsidRPr="003A7400" w:rsidRDefault="001C3390" w:rsidP="001C3390">
      <w:pPr>
        <w:pStyle w:val="Bullet1"/>
        <w:numPr>
          <w:ilvl w:val="0"/>
          <w:numId w:val="10"/>
        </w:numPr>
        <w:tabs>
          <w:tab w:val="clear" w:pos="1134"/>
          <w:tab w:val="num" w:pos="993"/>
        </w:tabs>
        <w:ind w:left="993" w:hanging="426"/>
      </w:pPr>
      <w:proofErr w:type="gramStart"/>
      <w:r w:rsidRPr="003A7400">
        <w:t>update</w:t>
      </w:r>
      <w:proofErr w:type="gramEnd"/>
      <w:r w:rsidRPr="003A7400">
        <w:t xml:space="preserve"> the item management record, with the status set to ‘pending’.</w:t>
      </w:r>
    </w:p>
    <w:p w:rsidR="001C3390" w:rsidRPr="003A7400" w:rsidRDefault="001C3390" w:rsidP="00EF1138">
      <w:pPr>
        <w:pStyle w:val="BodyText"/>
      </w:pPr>
      <w:r w:rsidRPr="003A7400">
        <w:t xml:space="preserve">The IALA </w:t>
      </w:r>
      <w:r w:rsidR="00FC47BB">
        <w:t>Domain Administrator</w:t>
      </w:r>
      <w:r w:rsidR="00B83466" w:rsidRPr="003A7400">
        <w:t xml:space="preserve"> </w:t>
      </w:r>
      <w:r w:rsidRPr="003A7400">
        <w:t>shall ensure the following IHO acceptance criteria have been satisfied:</w:t>
      </w:r>
    </w:p>
    <w:p w:rsidR="001C3390" w:rsidRPr="003A7400" w:rsidRDefault="001C3390" w:rsidP="001C3390">
      <w:pPr>
        <w:pStyle w:val="Bullet1"/>
        <w:numPr>
          <w:ilvl w:val="0"/>
          <w:numId w:val="10"/>
        </w:numPr>
        <w:tabs>
          <w:tab w:val="clear" w:pos="1134"/>
          <w:tab w:val="num" w:pos="993"/>
        </w:tabs>
        <w:ind w:left="993" w:hanging="426"/>
      </w:pPr>
      <w:r w:rsidRPr="003A7400">
        <w:t>S-100 is used as the underlying standard (</w:t>
      </w:r>
      <w:r w:rsidR="00150107">
        <w:t>organisations</w:t>
      </w:r>
      <w:r w:rsidRPr="003A7400">
        <w:t xml:space="preserve"> are encouraged to populate Feature Catalogues, either using existing entities registered in the GI Registry or proposing new ones where appropriate);</w:t>
      </w:r>
    </w:p>
    <w:p w:rsidR="001C3390" w:rsidRPr="003A7400" w:rsidRDefault="001C3390" w:rsidP="001C3390">
      <w:pPr>
        <w:pStyle w:val="Bullet1"/>
        <w:numPr>
          <w:ilvl w:val="0"/>
          <w:numId w:val="10"/>
        </w:numPr>
        <w:tabs>
          <w:tab w:val="clear" w:pos="1134"/>
          <w:tab w:val="num" w:pos="993"/>
        </w:tabs>
        <w:ind w:left="993" w:hanging="426"/>
      </w:pPr>
      <w:r w:rsidRPr="003A7400">
        <w:t>identification number</w:t>
      </w:r>
      <w:r w:rsidR="00BD65E0">
        <w:t>s shall be selected from the numbering series agreed with IHO (S-201-299)</w:t>
      </w:r>
      <w:r w:rsidRPr="003A7400">
        <w:t>;  and</w:t>
      </w:r>
    </w:p>
    <w:p w:rsidR="001C3390" w:rsidRPr="003A7400" w:rsidRDefault="001C3390" w:rsidP="001C3390">
      <w:pPr>
        <w:pStyle w:val="Bullet1"/>
        <w:numPr>
          <w:ilvl w:val="0"/>
          <w:numId w:val="10"/>
        </w:numPr>
        <w:tabs>
          <w:tab w:val="clear" w:pos="1134"/>
          <w:tab w:val="num" w:pos="993"/>
        </w:tabs>
        <w:ind w:left="993" w:hanging="426"/>
      </w:pPr>
      <w:proofErr w:type="gramStart"/>
      <w:r w:rsidRPr="003A7400">
        <w:t>the</w:t>
      </w:r>
      <w:proofErr w:type="gramEnd"/>
      <w:r w:rsidRPr="003A7400">
        <w:t xml:space="preserve"> content description is in plain language.</w:t>
      </w:r>
    </w:p>
    <w:p w:rsidR="001C3390" w:rsidRPr="003A7400" w:rsidRDefault="001C3390" w:rsidP="00EF1138">
      <w:pPr>
        <w:pStyle w:val="BodyText"/>
      </w:pPr>
      <w:r w:rsidRPr="003A7400">
        <w:t xml:space="preserve">After submission the </w:t>
      </w:r>
      <w:r w:rsidR="00FC47BB">
        <w:t>Domain Administrator</w:t>
      </w:r>
      <w:r w:rsidR="00B83466" w:rsidRPr="003A7400">
        <w:t xml:space="preserve"> </w:t>
      </w:r>
      <w:r w:rsidRPr="003A7400">
        <w:t>shall:</w:t>
      </w:r>
    </w:p>
    <w:p w:rsidR="001C3390" w:rsidRPr="003A7400" w:rsidRDefault="001C3390" w:rsidP="001C3390">
      <w:pPr>
        <w:pStyle w:val="Bullet1"/>
        <w:numPr>
          <w:ilvl w:val="0"/>
          <w:numId w:val="10"/>
        </w:numPr>
        <w:tabs>
          <w:tab w:val="clear" w:pos="1134"/>
          <w:tab w:val="num" w:pos="993"/>
        </w:tabs>
        <w:ind w:left="993" w:hanging="426"/>
      </w:pPr>
      <w:r w:rsidRPr="003A7400">
        <w:t>serve as the point of contact and negotiate with IHO regarding any changes required to a proposal;  and</w:t>
      </w:r>
    </w:p>
    <w:p w:rsidR="001C3390" w:rsidRPr="003A7400" w:rsidRDefault="001C3390" w:rsidP="001C3390">
      <w:pPr>
        <w:pStyle w:val="Bullet1"/>
        <w:numPr>
          <w:ilvl w:val="0"/>
          <w:numId w:val="10"/>
        </w:numPr>
        <w:tabs>
          <w:tab w:val="clear" w:pos="1134"/>
          <w:tab w:val="num" w:pos="993"/>
        </w:tabs>
        <w:ind w:left="993" w:hanging="426"/>
      </w:pPr>
      <w:proofErr w:type="gramStart"/>
      <w:r w:rsidRPr="003A7400">
        <w:t>inform</w:t>
      </w:r>
      <w:proofErr w:type="gramEnd"/>
      <w:r w:rsidRPr="003A7400">
        <w:t xml:space="preserve"> the </w:t>
      </w:r>
      <w:r w:rsidR="00B83466" w:rsidRPr="003A7400">
        <w:t xml:space="preserve">Product Specification Developer </w:t>
      </w:r>
      <w:r w:rsidRPr="003A7400">
        <w:t>of the results of each proposal.</w:t>
      </w:r>
    </w:p>
    <w:p w:rsidR="001C3390" w:rsidRPr="003A7400" w:rsidRDefault="001C3390" w:rsidP="00EF1138">
      <w:pPr>
        <w:pStyle w:val="BodyText"/>
      </w:pPr>
      <w:r w:rsidRPr="003A7400">
        <w:t xml:space="preserve">If the proposal is accepted by the IHO </w:t>
      </w:r>
      <w:r w:rsidR="00B83466" w:rsidRPr="003A7400">
        <w:t>Registry Manager</w:t>
      </w:r>
      <w:r w:rsidRPr="003A7400">
        <w:t xml:space="preserve">, the IALA </w:t>
      </w:r>
      <w:r w:rsidR="00FC47BB">
        <w:t>Domain Administrator</w:t>
      </w:r>
      <w:r w:rsidR="00B83466" w:rsidRPr="003A7400">
        <w:t xml:space="preserve"> </w:t>
      </w:r>
      <w:r w:rsidRPr="003A7400">
        <w:t xml:space="preserve">informs the </w:t>
      </w:r>
      <w:r w:rsidR="00B83466" w:rsidRPr="003A7400">
        <w:t xml:space="preserve">Product Developer </w:t>
      </w:r>
      <w:r w:rsidRPr="003A7400">
        <w:t xml:space="preserve">and the </w:t>
      </w:r>
      <w:r w:rsidR="00B83466" w:rsidRPr="003A7400">
        <w:t xml:space="preserve">Field Manager </w:t>
      </w:r>
      <w:r w:rsidRPr="003A7400">
        <w:t xml:space="preserve">about the acceptance.  If a proposal is not accepted by the IHO </w:t>
      </w:r>
      <w:r w:rsidR="00B83466" w:rsidRPr="003A7400">
        <w:t>Registry Manager</w:t>
      </w:r>
      <w:r w:rsidRPr="003A7400">
        <w:t xml:space="preserve">, the </w:t>
      </w:r>
      <w:r w:rsidR="00FC47BB">
        <w:t>Domain Administrator</w:t>
      </w:r>
      <w:r w:rsidRPr="003A7400">
        <w:t xml:space="preserve"> shall:</w:t>
      </w:r>
    </w:p>
    <w:p w:rsidR="001C3390" w:rsidRPr="003A7400" w:rsidRDefault="001C3390" w:rsidP="001C3390">
      <w:pPr>
        <w:pStyle w:val="Bullet1"/>
        <w:numPr>
          <w:ilvl w:val="0"/>
          <w:numId w:val="10"/>
        </w:numPr>
        <w:tabs>
          <w:tab w:val="clear" w:pos="1134"/>
          <w:tab w:val="num" w:pos="993"/>
        </w:tabs>
        <w:ind w:left="993" w:hanging="426"/>
      </w:pPr>
      <w:r w:rsidRPr="003A7400">
        <w:t xml:space="preserve">inform the </w:t>
      </w:r>
      <w:r w:rsidR="00B83466" w:rsidRPr="003A7400">
        <w:t xml:space="preserve">Product Specification Developer </w:t>
      </w:r>
      <w:r w:rsidRPr="003A7400">
        <w:t xml:space="preserve">of the 30 working day deadline for appealing the decision of the IHO </w:t>
      </w:r>
      <w:r w:rsidR="00B83466" w:rsidRPr="003A7400">
        <w:t>Registry M</w:t>
      </w:r>
      <w:r w:rsidRPr="003A7400">
        <w:t>anager and</w:t>
      </w:r>
    </w:p>
    <w:p w:rsidR="001C3390" w:rsidRDefault="001C3390" w:rsidP="001C3390">
      <w:pPr>
        <w:pStyle w:val="Bullet1"/>
        <w:numPr>
          <w:ilvl w:val="0"/>
          <w:numId w:val="10"/>
        </w:numPr>
        <w:tabs>
          <w:tab w:val="clear" w:pos="1134"/>
          <w:tab w:val="num" w:pos="993"/>
        </w:tabs>
        <w:ind w:left="993" w:hanging="426"/>
      </w:pPr>
      <w:proofErr w:type="gramStart"/>
      <w:r w:rsidRPr="003A7400">
        <w:t>make</w:t>
      </w:r>
      <w:proofErr w:type="gramEnd"/>
      <w:r w:rsidRPr="003A7400">
        <w:t xml:space="preserve"> the results of the approval process available to the </w:t>
      </w:r>
      <w:r w:rsidR="00B83466" w:rsidRPr="003A7400">
        <w:t>Product Specification Develop</w:t>
      </w:r>
      <w:r w:rsidRPr="003A7400">
        <w:t>er.</w:t>
      </w:r>
    </w:p>
    <w:p w:rsidR="001C3390" w:rsidRDefault="001C3390" w:rsidP="001C3390">
      <w:pPr>
        <w:pStyle w:val="Heading3"/>
        <w:tabs>
          <w:tab w:val="clear" w:pos="720"/>
        </w:tabs>
        <w:suppressAutoHyphens/>
        <w:spacing w:before="240" w:after="240"/>
        <w:ind w:left="993" w:hanging="993"/>
        <w:jc w:val="both"/>
      </w:pPr>
      <w:bookmarkStart w:id="117" w:name="_toc686"/>
      <w:bookmarkStart w:id="118" w:name="_Toc367873214"/>
      <w:bookmarkStart w:id="119" w:name="_Toc367953596"/>
      <w:bookmarkStart w:id="120" w:name="_Toc433800383"/>
      <w:bookmarkEnd w:id="117"/>
      <w:r w:rsidRPr="003A7400">
        <w:t>Appeals</w:t>
      </w:r>
      <w:bookmarkEnd w:id="118"/>
      <w:bookmarkEnd w:id="119"/>
      <w:bookmarkEnd w:id="120"/>
    </w:p>
    <w:p w:rsidR="001C3390" w:rsidRPr="003A7400" w:rsidRDefault="001C3390" w:rsidP="00EF1138">
      <w:pPr>
        <w:pStyle w:val="BodyText"/>
      </w:pPr>
      <w:r w:rsidRPr="003A7400">
        <w:t xml:space="preserve">A </w:t>
      </w:r>
      <w:r w:rsidR="00B83466" w:rsidRPr="003A7400">
        <w:t xml:space="preserve">Product Specification Developer </w:t>
      </w:r>
      <w:r w:rsidRPr="003A7400">
        <w:t xml:space="preserve">may appeal to the IALA deputy SG if it disagrees with the decision of the </w:t>
      </w:r>
      <w:r w:rsidR="00FC47BB">
        <w:t>Domain Administrator</w:t>
      </w:r>
      <w:r w:rsidR="00B83466" w:rsidRPr="003A7400">
        <w:t xml:space="preserve"> </w:t>
      </w:r>
      <w:r w:rsidRPr="003A7400">
        <w:t>to reject a proposal for the inclusion of a Product Specification in the Register.  An appeal shall contain at a minimum a description of the situation, a justification for the appeal, and a statement of the impact if the appeal is not successful.</w:t>
      </w:r>
    </w:p>
    <w:p w:rsidR="001C3390" w:rsidRPr="003A7400" w:rsidRDefault="001C3390" w:rsidP="00EF1138">
      <w:pPr>
        <w:pStyle w:val="BodyText"/>
      </w:pPr>
      <w:r w:rsidRPr="003A7400">
        <w:t xml:space="preserve">The Submitting </w:t>
      </w:r>
      <w:r w:rsidR="00B90CFA">
        <w:t>Organisation</w:t>
      </w:r>
      <w:r w:rsidRPr="003A7400">
        <w:t xml:space="preserve"> shall submit its appeal to the </w:t>
      </w:r>
      <w:r w:rsidR="00FC47BB">
        <w:t>Domain Administrator</w:t>
      </w:r>
      <w:r w:rsidRPr="003A7400">
        <w:t>.</w:t>
      </w:r>
    </w:p>
    <w:p w:rsidR="001C3390" w:rsidRPr="003A7400" w:rsidRDefault="001C3390" w:rsidP="00EF1138">
      <w:pPr>
        <w:pStyle w:val="BodyText"/>
      </w:pPr>
      <w:r w:rsidRPr="003A7400">
        <w:t xml:space="preserve">The </w:t>
      </w:r>
      <w:r w:rsidR="00FC47BB">
        <w:t>Domain Administrator</w:t>
      </w:r>
      <w:r w:rsidR="00B83466" w:rsidRPr="003A7400">
        <w:t xml:space="preserve"> </w:t>
      </w:r>
      <w:r w:rsidRPr="003A7400">
        <w:t>shall:</w:t>
      </w:r>
    </w:p>
    <w:p w:rsidR="001C3390" w:rsidRPr="003A7400" w:rsidRDefault="001C3390" w:rsidP="001C3390">
      <w:pPr>
        <w:pStyle w:val="Bullet1"/>
        <w:numPr>
          <w:ilvl w:val="0"/>
          <w:numId w:val="10"/>
        </w:numPr>
        <w:tabs>
          <w:tab w:val="clear" w:pos="1134"/>
          <w:tab w:val="num" w:pos="993"/>
        </w:tabs>
        <w:ind w:left="993" w:hanging="426"/>
      </w:pPr>
      <w:r w:rsidRPr="003A7400">
        <w:t>forward the appeal to IALA Deputy Secretary-General as appropriate;  and</w:t>
      </w:r>
    </w:p>
    <w:p w:rsidR="001C3390" w:rsidRDefault="001C3390" w:rsidP="001C3390">
      <w:pPr>
        <w:pStyle w:val="Bullet1"/>
        <w:numPr>
          <w:ilvl w:val="0"/>
          <w:numId w:val="10"/>
        </w:numPr>
        <w:tabs>
          <w:tab w:val="clear" w:pos="1134"/>
          <w:tab w:val="num" w:pos="993"/>
        </w:tabs>
        <w:ind w:left="993" w:hanging="426"/>
      </w:pPr>
      <w:proofErr w:type="gramStart"/>
      <w:r w:rsidRPr="003A7400">
        <w:t>inform</w:t>
      </w:r>
      <w:proofErr w:type="gramEnd"/>
      <w:r w:rsidRPr="003A7400">
        <w:t xml:space="preserve"> the appellant of the decision.</w:t>
      </w:r>
    </w:p>
    <w:p w:rsidR="001C3390" w:rsidRDefault="001C3390" w:rsidP="001C3390">
      <w:pPr>
        <w:pStyle w:val="Heading3"/>
        <w:tabs>
          <w:tab w:val="clear" w:pos="720"/>
        </w:tabs>
        <w:suppressAutoHyphens/>
        <w:spacing w:before="240" w:after="240"/>
        <w:ind w:left="993" w:hanging="993"/>
        <w:jc w:val="both"/>
      </w:pPr>
      <w:bookmarkStart w:id="121" w:name="_toc692"/>
      <w:bookmarkStart w:id="122" w:name="_Toc367873215"/>
      <w:bookmarkStart w:id="123" w:name="_Toc367953597"/>
      <w:bookmarkStart w:id="124" w:name="_Toc433800384"/>
      <w:bookmarkEnd w:id="121"/>
      <w:r w:rsidRPr="003A7400">
        <w:lastRenderedPageBreak/>
        <w:t>Withdrawal of Proposals</w:t>
      </w:r>
      <w:bookmarkEnd w:id="122"/>
      <w:bookmarkEnd w:id="123"/>
      <w:bookmarkEnd w:id="124"/>
    </w:p>
    <w:p w:rsidR="001C3390" w:rsidRDefault="001C3390" w:rsidP="00EF1138">
      <w:pPr>
        <w:pStyle w:val="BodyText"/>
      </w:pPr>
      <w:r w:rsidRPr="003A7400">
        <w:t>Product Specification developers may decide to withdraw a proposal at any time during the approval process.</w:t>
      </w:r>
    </w:p>
    <w:p w:rsidR="00911523" w:rsidRPr="003A7400" w:rsidRDefault="00911523" w:rsidP="00EF1138">
      <w:pPr>
        <w:pStyle w:val="BodyText"/>
      </w:pPr>
    </w:p>
    <w:p w:rsidR="001C3390" w:rsidRPr="003A7400" w:rsidRDefault="001C3390" w:rsidP="00EF1138">
      <w:pPr>
        <w:pStyle w:val="BodyText"/>
      </w:pPr>
      <w:r w:rsidRPr="003A7400">
        <w:t xml:space="preserve">The </w:t>
      </w:r>
      <w:r w:rsidR="00FC47BB">
        <w:t>Domain Administrator</w:t>
      </w:r>
      <w:r w:rsidR="00B83466" w:rsidRPr="003A7400">
        <w:t xml:space="preserve"> </w:t>
      </w:r>
      <w:r w:rsidRPr="003A7400">
        <w:t>shall then:</w:t>
      </w:r>
    </w:p>
    <w:p w:rsidR="001C3390" w:rsidRPr="003A7400" w:rsidRDefault="001C3390" w:rsidP="001C3390">
      <w:pPr>
        <w:pStyle w:val="Bullet1"/>
        <w:numPr>
          <w:ilvl w:val="0"/>
          <w:numId w:val="10"/>
        </w:numPr>
        <w:tabs>
          <w:tab w:val="clear" w:pos="1134"/>
          <w:tab w:val="num" w:pos="993"/>
        </w:tabs>
        <w:ind w:left="993" w:hanging="426"/>
      </w:pPr>
      <w:r w:rsidRPr="003A7400">
        <w:t xml:space="preserve">change the proposal management disposition to ‘withdrawn’ and the value for </w:t>
      </w:r>
      <w:r w:rsidR="00B83466" w:rsidRPr="003A7400">
        <w:rPr>
          <w:i/>
        </w:rPr>
        <w:t xml:space="preserve">Date </w:t>
      </w:r>
      <w:r w:rsidRPr="003A7400">
        <w:rPr>
          <w:i/>
        </w:rPr>
        <w:t>Disposed</w:t>
      </w:r>
      <w:r w:rsidRPr="003A7400">
        <w:t xml:space="preserve"> to the current date;  and</w:t>
      </w:r>
    </w:p>
    <w:p w:rsidR="001C3390" w:rsidRDefault="001C3390" w:rsidP="001C3390">
      <w:pPr>
        <w:pStyle w:val="Bullet1"/>
        <w:numPr>
          <w:ilvl w:val="0"/>
          <w:numId w:val="10"/>
        </w:numPr>
        <w:tabs>
          <w:tab w:val="clear" w:pos="1134"/>
          <w:tab w:val="num" w:pos="993"/>
        </w:tabs>
        <w:ind w:left="993" w:hanging="426"/>
      </w:pPr>
      <w:proofErr w:type="gramStart"/>
      <w:r w:rsidRPr="003A7400">
        <w:t>keep</w:t>
      </w:r>
      <w:proofErr w:type="gramEnd"/>
      <w:r w:rsidRPr="003A7400">
        <w:t xml:space="preserve"> track of the proposal and report the withdrawal in the next periodic report.</w:t>
      </w:r>
    </w:p>
    <w:p w:rsidR="001C3390" w:rsidRDefault="001C3390" w:rsidP="00B83466">
      <w:pPr>
        <w:pStyle w:val="Heading2"/>
      </w:pPr>
      <w:bookmarkStart w:id="125" w:name="_Toc367873216"/>
      <w:bookmarkStart w:id="126" w:name="_Toc367953598"/>
      <w:bookmarkStart w:id="127" w:name="_Toc433800385"/>
      <w:r>
        <w:t xml:space="preserve">Procedures for </w:t>
      </w:r>
      <w:r w:rsidRPr="00604A62">
        <w:t xml:space="preserve">Feature </w:t>
      </w:r>
      <w:r w:rsidRPr="00B83466">
        <w:t>Concept</w:t>
      </w:r>
      <w:r w:rsidRPr="00604A62">
        <w:t>, Portrayal and Metadata Registers</w:t>
      </w:r>
      <w:bookmarkEnd w:id="125"/>
      <w:bookmarkEnd w:id="126"/>
      <w:bookmarkEnd w:id="127"/>
    </w:p>
    <w:p w:rsidR="001C3390" w:rsidRDefault="001C3390" w:rsidP="00B83466">
      <w:pPr>
        <w:pStyle w:val="BodyText"/>
      </w:pPr>
      <w:r>
        <w:t xml:space="preserve">In the development process of a </w:t>
      </w:r>
      <w:r w:rsidR="00B83466">
        <w:t xml:space="preserve">Product Specification </w:t>
      </w:r>
      <w:r>
        <w:t xml:space="preserve">it can be necessary to register new features or amend existing features. Also the registration of items in the </w:t>
      </w:r>
      <w:r w:rsidR="00B83466">
        <w:t xml:space="preserve">Metadata Register and Portrayal Register </w:t>
      </w:r>
      <w:r>
        <w:t>can be relevant. In the following chapters a procedure to do so is described, this procedure is derived from IHO Publication S-99.</w:t>
      </w:r>
    </w:p>
    <w:p w:rsidR="001C3390" w:rsidRDefault="001C3390" w:rsidP="001C3390">
      <w:pPr>
        <w:pStyle w:val="Heading3"/>
        <w:suppressAutoHyphens/>
        <w:spacing w:before="240" w:after="240"/>
        <w:jc w:val="both"/>
        <w:rPr>
          <w:lang w:val="en-AU"/>
        </w:rPr>
      </w:pPr>
      <w:bookmarkStart w:id="128" w:name="_Toc261729192"/>
      <w:bookmarkStart w:id="129" w:name="_Toc272599015"/>
      <w:bookmarkStart w:id="130" w:name="_Toc367873217"/>
      <w:bookmarkStart w:id="131" w:name="_Toc367953599"/>
      <w:bookmarkStart w:id="132" w:name="_Toc433800386"/>
      <w:r w:rsidRPr="003C5CCE">
        <w:rPr>
          <w:lang w:val="en-AU"/>
        </w:rPr>
        <w:t>Introduction</w:t>
      </w:r>
      <w:bookmarkEnd w:id="128"/>
      <w:bookmarkEnd w:id="129"/>
      <w:bookmarkEnd w:id="130"/>
      <w:bookmarkEnd w:id="131"/>
      <w:bookmarkEnd w:id="132"/>
    </w:p>
    <w:p w:rsidR="001C3390" w:rsidRPr="005019DD" w:rsidRDefault="001C3390" w:rsidP="00B83466">
      <w:pPr>
        <w:pStyle w:val="BodyText"/>
        <w:rPr>
          <w:lang w:val="en-AU"/>
        </w:rPr>
      </w:pPr>
      <w:r w:rsidRPr="003C5CCE">
        <w:rPr>
          <w:lang w:val="en-AU"/>
        </w:rPr>
        <w:t xml:space="preserve">Submitting </w:t>
      </w:r>
      <w:r w:rsidR="00150107">
        <w:rPr>
          <w:lang w:val="en-AU"/>
        </w:rPr>
        <w:t>Organisations</w:t>
      </w:r>
      <w:r w:rsidRPr="003C5CCE">
        <w:rPr>
          <w:lang w:val="en-AU"/>
        </w:rPr>
        <w:t xml:space="preserve"> may submit proposals for new items, or for clarification, supersession, or retirement of registered items.  Proposals are to be submitted </w:t>
      </w:r>
      <w:r>
        <w:rPr>
          <w:lang w:val="en-AU"/>
        </w:rPr>
        <w:t xml:space="preserve">by using </w:t>
      </w:r>
      <w:r w:rsidR="00B83466">
        <w:rPr>
          <w:lang w:val="en-AU"/>
        </w:rPr>
        <w:t xml:space="preserve">appendix 2 of the </w:t>
      </w:r>
      <w:r w:rsidR="00B83466" w:rsidRPr="00B83466">
        <w:rPr>
          <w:i/>
          <w:lang w:val="en-AU"/>
        </w:rPr>
        <w:t>G</w:t>
      </w:r>
      <w:r w:rsidRPr="00B83466">
        <w:rPr>
          <w:i/>
          <w:lang w:val="en-AU"/>
        </w:rPr>
        <w:t>uideline</w:t>
      </w:r>
      <w:r w:rsidRPr="003805F0">
        <w:rPr>
          <w:lang w:val="en-AU"/>
        </w:rPr>
        <w:t xml:space="preserve"> </w:t>
      </w:r>
      <w:r w:rsidR="00912289" w:rsidRPr="003805F0">
        <w:rPr>
          <w:i/>
          <w:lang w:val="en-AU"/>
        </w:rPr>
        <w:t>on</w:t>
      </w:r>
      <w:r w:rsidRPr="003805F0">
        <w:rPr>
          <w:i/>
          <w:lang w:val="en-AU"/>
        </w:rPr>
        <w:t xml:space="preserve"> Producing an IALA S-100 Product Specification</w:t>
      </w:r>
      <w:r>
        <w:rPr>
          <w:lang w:val="en-AU"/>
        </w:rPr>
        <w:t xml:space="preserve">. After approval the IALA </w:t>
      </w:r>
      <w:r w:rsidR="00FC47BB">
        <w:rPr>
          <w:lang w:val="en-AU"/>
        </w:rPr>
        <w:t>Domain Administrator</w:t>
      </w:r>
      <w:r w:rsidR="00B83466">
        <w:rPr>
          <w:lang w:val="en-AU"/>
        </w:rPr>
        <w:t xml:space="preserve"> </w:t>
      </w:r>
      <w:r>
        <w:rPr>
          <w:lang w:val="en-AU"/>
        </w:rPr>
        <w:t xml:space="preserve">will submit the proposal </w:t>
      </w:r>
      <w:r w:rsidRPr="003C5CCE">
        <w:rPr>
          <w:lang w:val="en-AU"/>
        </w:rPr>
        <w:t>using the mechanisms provided in the Registry web interface.</w:t>
      </w:r>
      <w:r>
        <w:rPr>
          <w:lang w:val="en-AU"/>
        </w:rPr>
        <w:t xml:space="preserve"> </w:t>
      </w:r>
    </w:p>
    <w:p w:rsidR="001C3390" w:rsidRPr="00604A62" w:rsidRDefault="001C3390" w:rsidP="001C3390">
      <w:pPr>
        <w:pStyle w:val="Heading3"/>
        <w:suppressAutoHyphens/>
        <w:spacing w:before="240" w:after="240"/>
        <w:jc w:val="both"/>
      </w:pPr>
      <w:bookmarkStart w:id="133" w:name="_Toc261729193"/>
      <w:bookmarkStart w:id="134" w:name="_Toc272599016"/>
      <w:bookmarkStart w:id="135" w:name="_Toc367873218"/>
      <w:bookmarkStart w:id="136" w:name="_Toc367953600"/>
      <w:bookmarkStart w:id="137" w:name="_Toc433800387"/>
      <w:r w:rsidRPr="00604A62">
        <w:t xml:space="preserve">Addition of </w:t>
      </w:r>
      <w:r w:rsidR="00B83466" w:rsidRPr="00604A62">
        <w:t xml:space="preserve">Registered </w:t>
      </w:r>
      <w:r w:rsidRPr="00604A62">
        <w:t>Items</w:t>
      </w:r>
      <w:bookmarkEnd w:id="133"/>
      <w:bookmarkEnd w:id="134"/>
      <w:bookmarkEnd w:id="135"/>
      <w:bookmarkEnd w:id="136"/>
      <w:bookmarkEnd w:id="137"/>
    </w:p>
    <w:p w:rsidR="001C3390" w:rsidRPr="003C5CCE" w:rsidRDefault="001C3390" w:rsidP="00B83466">
      <w:pPr>
        <w:pStyle w:val="BodyText"/>
        <w:rPr>
          <w:lang w:val="en-AU"/>
        </w:rPr>
      </w:pPr>
      <w:r w:rsidRPr="003C5CCE">
        <w:rPr>
          <w:iCs/>
          <w:lang w:val="en-AU"/>
        </w:rPr>
        <w:t>Addition</w:t>
      </w:r>
      <w:r w:rsidRPr="003C5CCE">
        <w:rPr>
          <w:lang w:val="en-AU"/>
        </w:rPr>
        <w:t xml:space="preserve"> is the insertion into a Register of an item that describes a concept not adequately described by an item already in the Register.</w:t>
      </w:r>
    </w:p>
    <w:p w:rsidR="001C3390" w:rsidRPr="00604A62" w:rsidRDefault="001C3390" w:rsidP="001C3390">
      <w:pPr>
        <w:pStyle w:val="Heading3"/>
        <w:suppressAutoHyphens/>
        <w:spacing w:before="240" w:after="240"/>
        <w:jc w:val="both"/>
      </w:pPr>
      <w:bookmarkStart w:id="138" w:name="_Toc261729194"/>
      <w:bookmarkStart w:id="139" w:name="_Toc272599017"/>
      <w:bookmarkStart w:id="140" w:name="_Toc367873219"/>
      <w:bookmarkStart w:id="141" w:name="_Toc367953601"/>
      <w:bookmarkStart w:id="142" w:name="_Toc433800388"/>
      <w:r w:rsidRPr="00604A62">
        <w:t>Clarification of Registered Items</w:t>
      </w:r>
      <w:bookmarkEnd w:id="138"/>
      <w:bookmarkEnd w:id="139"/>
      <w:bookmarkEnd w:id="140"/>
      <w:bookmarkEnd w:id="141"/>
      <w:bookmarkEnd w:id="142"/>
    </w:p>
    <w:p w:rsidR="001C3390" w:rsidRPr="003C5CCE" w:rsidRDefault="001C3390" w:rsidP="00B83466">
      <w:pPr>
        <w:pStyle w:val="BodyText"/>
        <w:rPr>
          <w:lang w:val="en-AU"/>
        </w:rPr>
      </w:pPr>
      <w:r w:rsidRPr="003C5CCE">
        <w:rPr>
          <w:iCs/>
          <w:lang w:val="en-AU"/>
        </w:rPr>
        <w:t>Clarification</w:t>
      </w:r>
      <w:r w:rsidRPr="003C5CCE">
        <w:rPr>
          <w:lang w:val="en-AU"/>
        </w:rPr>
        <w:t xml:space="preserve"> corrects errors in spelling, punctuation, grammar or improvements to content or wording. A clarification shall not cause any substantive semantic change to a registered item. The three characteristics that can be clarified a</w:t>
      </w:r>
      <w:r w:rsidR="00B83466">
        <w:rPr>
          <w:lang w:val="en-AU"/>
        </w:rPr>
        <w:t>re definition, other references</w:t>
      </w:r>
      <w:r w:rsidRPr="003C5CCE">
        <w:rPr>
          <w:lang w:val="en-AU"/>
        </w:rPr>
        <w:t xml:space="preserve"> and remarks.</w:t>
      </w:r>
    </w:p>
    <w:p w:rsidR="001C3390" w:rsidRPr="00604A62" w:rsidRDefault="001C3390" w:rsidP="001C3390">
      <w:pPr>
        <w:pStyle w:val="Heading3"/>
        <w:suppressAutoHyphens/>
        <w:spacing w:before="240" w:after="240"/>
        <w:jc w:val="both"/>
      </w:pPr>
      <w:bookmarkStart w:id="143" w:name="_Toc261729195"/>
      <w:bookmarkStart w:id="144" w:name="_Toc272599018"/>
      <w:bookmarkStart w:id="145" w:name="_Toc367873220"/>
      <w:bookmarkStart w:id="146" w:name="_Toc367953602"/>
      <w:bookmarkStart w:id="147" w:name="_Toc433800389"/>
      <w:r w:rsidRPr="00604A62">
        <w:t>Supersession of Registered Items</w:t>
      </w:r>
      <w:bookmarkEnd w:id="143"/>
      <w:bookmarkEnd w:id="144"/>
      <w:bookmarkEnd w:id="145"/>
      <w:bookmarkEnd w:id="146"/>
      <w:bookmarkEnd w:id="147"/>
    </w:p>
    <w:p w:rsidR="001C3390" w:rsidRPr="003C5CCE" w:rsidRDefault="001C3390" w:rsidP="00B83466">
      <w:pPr>
        <w:pStyle w:val="BodyText"/>
        <w:rPr>
          <w:lang w:val="en-AU"/>
        </w:rPr>
      </w:pPr>
      <w:r w:rsidRPr="003C5CCE">
        <w:rPr>
          <w:iCs/>
          <w:lang w:val="en-AU"/>
        </w:rPr>
        <w:t>Supersession</w:t>
      </w:r>
      <w:r w:rsidRPr="003C5CCE">
        <w:rPr>
          <w:lang w:val="en-AU"/>
        </w:rPr>
        <w:t xml:space="preserve"> of an item means any proposal that would result in a substantive semantic change to an existing item.  Supersession shall be accomplished by including one or more new items in the appropriate Register with new identifiers and a more recent date. The original item shall remain in the Register but shall include the date at which it was superseded, and a reference to the items that superseded it.</w:t>
      </w:r>
    </w:p>
    <w:p w:rsidR="001C3390" w:rsidRPr="00604A62" w:rsidRDefault="001C3390" w:rsidP="001C3390">
      <w:pPr>
        <w:pStyle w:val="Heading3"/>
        <w:suppressAutoHyphens/>
        <w:spacing w:before="240" w:after="240"/>
        <w:jc w:val="both"/>
      </w:pPr>
      <w:bookmarkStart w:id="148" w:name="_Toc261729196"/>
      <w:bookmarkStart w:id="149" w:name="_Toc272599019"/>
      <w:bookmarkStart w:id="150" w:name="_Toc367873221"/>
      <w:bookmarkStart w:id="151" w:name="_Toc367953603"/>
      <w:bookmarkStart w:id="152" w:name="_Toc433800390"/>
      <w:r w:rsidRPr="00604A62">
        <w:t>Retirement of Registered Items</w:t>
      </w:r>
      <w:bookmarkEnd w:id="148"/>
      <w:bookmarkEnd w:id="149"/>
      <w:bookmarkEnd w:id="150"/>
      <w:bookmarkEnd w:id="151"/>
      <w:bookmarkEnd w:id="152"/>
    </w:p>
    <w:p w:rsidR="001C3390" w:rsidRDefault="001C3390" w:rsidP="001C3390">
      <w:pPr>
        <w:rPr>
          <w:lang w:val="en-AU"/>
        </w:rPr>
      </w:pPr>
      <w:r w:rsidRPr="003C5CCE">
        <w:rPr>
          <w:iCs/>
          <w:lang w:val="en-AU"/>
        </w:rPr>
        <w:t>Retirement</w:t>
      </w:r>
      <w:r w:rsidRPr="003C5CCE">
        <w:rPr>
          <w:lang w:val="en-AU"/>
        </w:rPr>
        <w:t xml:space="preserve"> shall be effected by leaving an item in the Register, but by marking it as “</w:t>
      </w:r>
      <w:r w:rsidRPr="003C5CCE">
        <w:rPr>
          <w:i/>
          <w:lang w:val="en-AU"/>
        </w:rPr>
        <w:t>retired</w:t>
      </w:r>
      <w:r w:rsidRPr="003C5CCE">
        <w:rPr>
          <w:lang w:val="en-AU"/>
        </w:rPr>
        <w:t>”, and including the date of retirement.</w:t>
      </w:r>
    </w:p>
    <w:p w:rsidR="001C3390" w:rsidRPr="003C5CCE" w:rsidRDefault="001C3390" w:rsidP="001C3390">
      <w:pPr>
        <w:rPr>
          <w:lang w:val="en-AU"/>
        </w:rPr>
      </w:pPr>
    </w:p>
    <w:p w:rsidR="001C3390" w:rsidRDefault="001C3390" w:rsidP="001C3390">
      <w:pPr>
        <w:pStyle w:val="Heading3"/>
        <w:suppressAutoHyphens/>
        <w:spacing w:before="240" w:after="240"/>
        <w:jc w:val="both"/>
        <w:rPr>
          <w:lang w:val="en-AU"/>
        </w:rPr>
      </w:pPr>
      <w:bookmarkStart w:id="153" w:name="_Toc261729197"/>
      <w:bookmarkStart w:id="154" w:name="_Toc272599020"/>
      <w:bookmarkStart w:id="155" w:name="_Toc367873222"/>
      <w:bookmarkStart w:id="156" w:name="_Toc367953604"/>
      <w:bookmarkStart w:id="157" w:name="_Toc433800391"/>
      <w:r w:rsidRPr="00DD18CF">
        <w:rPr>
          <w:lang w:val="en-AU"/>
        </w:rPr>
        <w:t>Development of Proposals</w:t>
      </w:r>
      <w:bookmarkEnd w:id="153"/>
      <w:bookmarkEnd w:id="154"/>
      <w:bookmarkEnd w:id="155"/>
      <w:bookmarkEnd w:id="156"/>
      <w:bookmarkEnd w:id="157"/>
    </w:p>
    <w:p w:rsidR="001C3390" w:rsidRPr="003C5CCE" w:rsidRDefault="001C3390" w:rsidP="00912289">
      <w:pPr>
        <w:pStyle w:val="BodyText"/>
        <w:rPr>
          <w:lang w:val="en-AU"/>
        </w:rPr>
      </w:pPr>
      <w:r>
        <w:rPr>
          <w:lang w:val="en-AU"/>
        </w:rPr>
        <w:t xml:space="preserve">The IALA </w:t>
      </w:r>
      <w:r w:rsidR="00FC47BB">
        <w:rPr>
          <w:lang w:val="en-AU"/>
        </w:rPr>
        <w:t>Domain Administrator</w:t>
      </w:r>
      <w:r w:rsidR="00912289" w:rsidRPr="003C5CCE">
        <w:rPr>
          <w:b/>
          <w:bCs/>
          <w:lang w:val="en-AU"/>
        </w:rPr>
        <w:t xml:space="preserve"> </w:t>
      </w:r>
      <w:r w:rsidRPr="003C5CCE">
        <w:rPr>
          <w:lang w:val="en-AU"/>
        </w:rPr>
        <w:t>shall manage the development of proposals for entries or amendments to the Feature Concept, Portrayal and Metadata</w:t>
      </w:r>
      <w:r w:rsidRPr="003C5CCE" w:rsidDel="00403BC8">
        <w:rPr>
          <w:lang w:val="en-AU"/>
        </w:rPr>
        <w:t xml:space="preserve"> </w:t>
      </w:r>
      <w:r w:rsidRPr="003C5CCE">
        <w:rPr>
          <w:lang w:val="en-AU"/>
        </w:rPr>
        <w:t xml:space="preserve">Registers from within their respective Working Groups, communities or </w:t>
      </w:r>
      <w:r w:rsidR="00150107">
        <w:rPr>
          <w:lang w:val="en-AU"/>
        </w:rPr>
        <w:t>organisations</w:t>
      </w:r>
      <w:r w:rsidRPr="003C5CCE">
        <w:rPr>
          <w:lang w:val="en-AU"/>
        </w:rPr>
        <w:t>.</w:t>
      </w:r>
      <w:r>
        <w:rPr>
          <w:lang w:val="en-AU"/>
        </w:rPr>
        <w:t xml:space="preserve"> </w:t>
      </w:r>
    </w:p>
    <w:p w:rsidR="001C3390" w:rsidRPr="003C5CCE" w:rsidRDefault="001C3390" w:rsidP="001C3390">
      <w:pPr>
        <w:rPr>
          <w:lang w:val="en-AU"/>
        </w:rPr>
      </w:pPr>
      <w:r w:rsidRPr="003C5CCE">
        <w:rPr>
          <w:lang w:val="en-AU"/>
        </w:rPr>
        <w:br w:type="page"/>
      </w:r>
    </w:p>
    <w:tbl>
      <w:tblPr>
        <w:tblW w:w="0" w:type="auto"/>
        <w:jc w:val="center"/>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ook w:val="01E0" w:firstRow="1" w:lastRow="1" w:firstColumn="1" w:lastColumn="1" w:noHBand="0" w:noVBand="0"/>
      </w:tblPr>
      <w:tblGrid>
        <w:gridCol w:w="276"/>
        <w:gridCol w:w="1940"/>
        <w:gridCol w:w="2901"/>
        <w:gridCol w:w="3067"/>
      </w:tblGrid>
      <w:tr w:rsidR="001C3390" w:rsidRPr="003C5CCE" w:rsidTr="001C3390">
        <w:trPr>
          <w:cantSplit/>
          <w:trHeight w:val="211"/>
          <w:jc w:val="center"/>
        </w:trPr>
        <w:tc>
          <w:tcPr>
            <w:tcW w:w="8184" w:type="dxa"/>
            <w:gridSpan w:val="4"/>
          </w:tcPr>
          <w:p w:rsidR="001C3390" w:rsidRPr="003C5CCE" w:rsidRDefault="001C3390" w:rsidP="00912289">
            <w:pPr>
              <w:jc w:val="center"/>
              <w:rPr>
                <w:b/>
                <w:lang w:val="en-AU"/>
              </w:rPr>
            </w:pPr>
            <w:r w:rsidRPr="003C5CCE">
              <w:rPr>
                <w:b/>
                <w:bCs/>
                <w:lang w:val="en-AU"/>
              </w:rPr>
              <w:lastRenderedPageBreak/>
              <w:t>Submission Process -</w:t>
            </w:r>
            <w:r w:rsidRPr="003C5CCE">
              <w:rPr>
                <w:b/>
                <w:bCs/>
                <w:lang w:val="en-AU"/>
              </w:rPr>
              <w:br/>
              <w:t>Feature Concept, Portrayal and Metadata Registers</w:t>
            </w:r>
          </w:p>
        </w:tc>
      </w:tr>
      <w:tr w:rsidR="001C3390" w:rsidRPr="003C5CCE" w:rsidTr="001C3390">
        <w:trPr>
          <w:cantSplit/>
          <w:trHeight w:val="367"/>
          <w:jc w:val="center"/>
        </w:trPr>
        <w:tc>
          <w:tcPr>
            <w:tcW w:w="276" w:type="dxa"/>
            <w:vMerge w:val="restart"/>
          </w:tcPr>
          <w:p w:rsidR="001C3390" w:rsidRPr="003C5CCE" w:rsidRDefault="001C3390" w:rsidP="001C3390">
            <w:pPr>
              <w:rPr>
                <w:lang w:val="en-AU"/>
              </w:rPr>
            </w:pPr>
          </w:p>
        </w:tc>
        <w:tc>
          <w:tcPr>
            <w:tcW w:w="1940" w:type="dxa"/>
            <w:vAlign w:val="center"/>
          </w:tcPr>
          <w:p w:rsidR="001C3390" w:rsidRPr="003C5CCE" w:rsidRDefault="001C3390" w:rsidP="001C3390">
            <w:pPr>
              <w:rPr>
                <w:lang w:val="en-AU"/>
              </w:rPr>
            </w:pPr>
            <w:r w:rsidRPr="003C5CCE">
              <w:rPr>
                <w:lang w:val="en-AU"/>
              </w:rPr>
              <w:t>Proposer</w:t>
            </w:r>
          </w:p>
        </w:tc>
        <w:tc>
          <w:tcPr>
            <w:tcW w:w="2901" w:type="dxa"/>
            <w:vAlign w:val="center"/>
          </w:tcPr>
          <w:p w:rsidR="001C3390" w:rsidRPr="003C5CCE" w:rsidRDefault="001C3390" w:rsidP="001C3390">
            <w:pPr>
              <w:rPr>
                <w:lang w:val="en-AU"/>
              </w:rPr>
            </w:pPr>
            <w:r>
              <w:rPr>
                <w:lang w:val="en-AU"/>
              </w:rPr>
              <w:t>IALA Domain admin.</w:t>
            </w:r>
          </w:p>
        </w:tc>
        <w:tc>
          <w:tcPr>
            <w:tcW w:w="3067" w:type="dxa"/>
            <w:vAlign w:val="center"/>
          </w:tcPr>
          <w:p w:rsidR="001C3390" w:rsidRPr="003C5CCE" w:rsidRDefault="00F31188" w:rsidP="001C3390">
            <w:pPr>
              <w:rPr>
                <w:lang w:val="en-AU"/>
              </w:rPr>
            </w:pPr>
            <w:r>
              <w:rPr>
                <w:lang w:val="en-AU"/>
              </w:rPr>
              <w:t xml:space="preserve">IHO </w:t>
            </w:r>
            <w:r w:rsidR="001C3390" w:rsidRPr="003C5CCE">
              <w:rPr>
                <w:lang w:val="en-AU"/>
              </w:rPr>
              <w:t>Register Manager</w:t>
            </w:r>
          </w:p>
        </w:tc>
      </w:tr>
      <w:tr w:rsidR="001C3390" w:rsidRPr="003C5CCE" w:rsidTr="001C3390">
        <w:trPr>
          <w:cantSplit/>
          <w:trHeight w:val="10176"/>
          <w:jc w:val="center"/>
        </w:trPr>
        <w:tc>
          <w:tcPr>
            <w:tcW w:w="276" w:type="dxa"/>
            <w:vMerge/>
          </w:tcPr>
          <w:p w:rsidR="001C3390" w:rsidRPr="003C5CCE" w:rsidRDefault="001C3390" w:rsidP="001C3390">
            <w:pPr>
              <w:rPr>
                <w:lang w:val="en-AU"/>
              </w:rPr>
            </w:pPr>
          </w:p>
        </w:tc>
        <w:tc>
          <w:tcPr>
            <w:tcW w:w="1940" w:type="dxa"/>
          </w:tcPr>
          <w:p w:rsidR="001C3390" w:rsidRPr="003C5CCE" w:rsidRDefault="001C3390" w:rsidP="001C3390">
            <w:pPr>
              <w:rPr>
                <w:lang w:val="en-AU"/>
              </w:rPr>
            </w:pPr>
            <w:r w:rsidRPr="003C5CCE">
              <w:rPr>
                <w:noProof/>
                <w:lang w:val="en-IE" w:eastAsia="en-IE"/>
              </w:rPr>
              <mc:AlternateContent>
                <mc:Choice Requires="wps">
                  <w:drawing>
                    <wp:anchor distT="0" distB="0" distL="114300" distR="114300" simplePos="0" relativeHeight="251693056" behindDoc="0" locked="0" layoutInCell="1" allowOverlap="1" wp14:anchorId="310334CA" wp14:editId="630D02C5">
                      <wp:simplePos x="0" y="0"/>
                      <wp:positionH relativeFrom="column">
                        <wp:posOffset>-68580</wp:posOffset>
                      </wp:positionH>
                      <wp:positionV relativeFrom="paragraph">
                        <wp:posOffset>3322955</wp:posOffset>
                      </wp:positionV>
                      <wp:extent cx="2120265" cy="1066800"/>
                      <wp:effectExtent l="58420" t="14605" r="8255" b="8255"/>
                      <wp:wrapNone/>
                      <wp:docPr id="356" name="Gebogen verbindingslijn 3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flipH="1">
                                <a:off x="0" y="0"/>
                                <a:ext cx="2120265" cy="1066800"/>
                              </a:xfrm>
                              <a:prstGeom prst="bentConnector3">
                                <a:avLst>
                                  <a:gd name="adj1" fmla="val 56"/>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07CA29B" id="_x0000_t34" coordsize="21600,21600" o:spt="34" o:oned="t" adj="10800" path="m,l@0,0@0,21600,21600,21600e" filled="f">
                      <v:stroke joinstyle="miter"/>
                      <v:formulas>
                        <v:f eqn="val #0"/>
                      </v:formulas>
                      <v:path arrowok="t" fillok="f" o:connecttype="none"/>
                      <v:handles>
                        <v:h position="#0,center"/>
                      </v:handles>
                      <o:lock v:ext="edit" shapetype="t"/>
                    </v:shapetype>
                    <v:shape id="Gebogen verbindingslijn 356" o:spid="_x0000_s1026" type="#_x0000_t34" style="position:absolute;margin-left:-5.4pt;margin-top:261.65pt;width:166.95pt;height:84pt;rotation:-90;flip:x;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" adj="12">
                      <v:stroke endarrow="block"/>
                    </v:shape>
                  </w:pict>
                </mc:Fallback>
              </mc:AlternateContent>
            </w:r>
            <w:r w:rsidRPr="003C5CCE">
              <w:rPr>
                <w:noProof/>
                <w:lang w:val="en-IE" w:eastAsia="en-IE"/>
              </w:rPr>
              <mc:AlternateContent>
                <mc:Choice Requires="wps">
                  <w:drawing>
                    <wp:anchor distT="0" distB="0" distL="114300" distR="114300" simplePos="0" relativeHeight="251686912" behindDoc="0" locked="0" layoutInCell="1" allowOverlap="1" wp14:anchorId="05303429" wp14:editId="254DAE49">
                      <wp:simplePos x="0" y="0"/>
                      <wp:positionH relativeFrom="column">
                        <wp:posOffset>836295</wp:posOffset>
                      </wp:positionH>
                      <wp:positionV relativeFrom="paragraph">
                        <wp:posOffset>2526030</wp:posOffset>
                      </wp:positionV>
                      <wp:extent cx="694690" cy="8255"/>
                      <wp:effectExtent l="17145" t="49530" r="12065" b="56515"/>
                      <wp:wrapNone/>
                      <wp:docPr id="355" name="Rechte verbindingslijn met pijl 3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94690" cy="82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E960AAF" id="_x0000_t32" coordsize="21600,21600" o:spt="32" o:oned="t" path="m,l21600,21600e" filled="f">
                      <v:path arrowok="t" fillok="f" o:connecttype="none"/>
                      <o:lock v:ext="edit" shapetype="t"/>
                    </v:shapetype>
                    <v:shape id="Rechte verbindingslijn met pijl 355" o:spid="_x0000_s1026" type="#_x0000_t32" style="position:absolute;margin-left:65.85pt;margin-top:198.9pt;width:54.7pt;height:.65pt;flip:x;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">
                      <v:stroke endarrow="block"/>
                    </v:shape>
                  </w:pict>
                </mc:Fallback>
              </mc:AlternateContent>
            </w:r>
            <w:r w:rsidRPr="003C5CCE">
              <w:rPr>
                <w:noProof/>
                <w:lang w:val="en-IE" w:eastAsia="en-IE"/>
              </w:rPr>
              <mc:AlternateContent>
                <mc:Choice Requires="wps">
                  <w:drawing>
                    <wp:anchor distT="0" distB="0" distL="114300" distR="114300" simplePos="0" relativeHeight="251683840" behindDoc="0" locked="0" layoutInCell="1" allowOverlap="1" wp14:anchorId="3023F280" wp14:editId="6E1AD304">
                      <wp:simplePos x="0" y="0"/>
                      <wp:positionH relativeFrom="column">
                        <wp:posOffset>458470</wp:posOffset>
                      </wp:positionH>
                      <wp:positionV relativeFrom="paragraph">
                        <wp:posOffset>1736090</wp:posOffset>
                      </wp:positionV>
                      <wp:extent cx="0" cy="602615"/>
                      <wp:effectExtent l="58420" t="21590" r="55880" b="13970"/>
                      <wp:wrapNone/>
                      <wp:docPr id="354" name="Rechte verbindingslijn met pijl 3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6026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C894492" id="Rechte verbindingslijn met pijl 354" o:spid="_x0000_s1026" type="#_x0000_t32" style="position:absolute;margin-left:36.1pt;margin-top:136.7pt;width:0;height:47.45pt;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">
                      <v:stroke endarrow="block"/>
                    </v:shape>
                  </w:pict>
                </mc:Fallback>
              </mc:AlternateContent>
            </w:r>
            <w:r w:rsidRPr="003C5CCE">
              <w:rPr>
                <w:noProof/>
                <w:lang w:val="en-IE" w:eastAsia="en-IE"/>
              </w:rPr>
              <mc:AlternateContent>
                <mc:Choice Requires="wps">
                  <w:drawing>
                    <wp:anchor distT="0" distB="0" distL="114300" distR="114300" simplePos="0" relativeHeight="251622400" behindDoc="0" locked="0" layoutInCell="1" allowOverlap="1" wp14:anchorId="161E3B57" wp14:editId="20D727E3">
                      <wp:simplePos x="0" y="0"/>
                      <wp:positionH relativeFrom="column">
                        <wp:posOffset>83820</wp:posOffset>
                      </wp:positionH>
                      <wp:positionV relativeFrom="paragraph">
                        <wp:posOffset>271780</wp:posOffset>
                      </wp:positionV>
                      <wp:extent cx="800100" cy="457200"/>
                      <wp:effectExtent l="7620" t="5080" r="11430" b="13970"/>
                      <wp:wrapNone/>
                      <wp:docPr id="353" name="Stroomdiagram: Document 3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457200"/>
                              </a:xfrm>
                              <a:prstGeom prst="flowChartDocument">
                                <a:avLst/>
                              </a:prstGeom>
                              <a:solidFill>
                                <a:srgbClr val="FFFFFF"/>
                              </a:solidFill>
                              <a:ln w="9525">
                                <a:solidFill>
                                  <a:srgbClr val="000000"/>
                                </a:solidFill>
                                <a:miter lim="800000"/>
                                <a:headEnd/>
                                <a:tailEnd/>
                              </a:ln>
                            </wps:spPr>
                            <wps:txbx>
                              <w:txbxContent>
                                <w:p w:rsidR="00B90CFA" w:rsidRPr="000936A0" w:rsidRDefault="00B90CFA" w:rsidP="001C3390">
                                  <w:pPr>
                                    <w:jc w:val="center"/>
                                    <w:rPr>
                                      <w:sz w:val="20"/>
                                      <w:szCs w:val="20"/>
                                    </w:rPr>
                                  </w:pPr>
                                  <w:r w:rsidRPr="000936A0">
                                    <w:rPr>
                                      <w:sz w:val="20"/>
                                      <w:szCs w:val="20"/>
                                    </w:rPr>
                                    <w:t>Develop</w:t>
                                  </w:r>
                                </w:p>
                                <w:p w:rsidR="00B90CFA" w:rsidRPr="000936A0" w:rsidRDefault="00B90CFA" w:rsidP="001C3390">
                                  <w:pPr>
                                    <w:jc w:val="center"/>
                                    <w:rPr>
                                      <w:sz w:val="20"/>
                                      <w:szCs w:val="20"/>
                                    </w:rPr>
                                  </w:pPr>
                                  <w:r w:rsidRPr="000936A0">
                                    <w:rPr>
                                      <w:sz w:val="20"/>
                                      <w:szCs w:val="20"/>
                                    </w:rPr>
                                    <w:t>Proposal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1E3B57"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Stroomdiagram: Document 353" o:spid="_x0000_s1032" type="#_x0000_t114" style="position:absolute;margin-left:6.6pt;margin-top:21.4pt;width:63pt;height:36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">
                      <v:textbox>
                        <w:txbxContent>
                          <w:p w:rsidR="00B90CFA" w:rsidRPr="000936A0" w:rsidRDefault="00B90CFA" w:rsidP="001C3390">
                            <w:pPr>
                              <w:jc w:val="center"/>
                              <w:rPr>
                                <w:sz w:val="20"/>
                                <w:szCs w:val="20"/>
                              </w:rPr>
                            </w:pPr>
                            <w:r w:rsidRPr="000936A0">
                              <w:rPr>
                                <w:sz w:val="20"/>
                                <w:szCs w:val="20"/>
                              </w:rPr>
                              <w:t>Develop</w:t>
                            </w:r>
                          </w:p>
                          <w:p w:rsidR="00B90CFA" w:rsidRPr="000936A0" w:rsidRDefault="00B90CFA" w:rsidP="001C3390">
                            <w:pPr>
                              <w:jc w:val="center"/>
                              <w:rPr>
                                <w:sz w:val="20"/>
                                <w:szCs w:val="20"/>
                              </w:rPr>
                            </w:pPr>
                            <w:r w:rsidRPr="000936A0">
                              <w:rPr>
                                <w:sz w:val="20"/>
                                <w:szCs w:val="20"/>
                              </w:rPr>
                              <w:t>Proposal</w:t>
                            </w:r>
                          </w:p>
                        </w:txbxContent>
                      </v:textbox>
                    </v:shape>
                  </w:pict>
                </mc:Fallback>
              </mc:AlternateContent>
            </w:r>
            <w:r w:rsidRPr="003C5CCE">
              <w:rPr>
                <w:noProof/>
                <w:lang w:val="en-IE" w:eastAsia="en-IE"/>
              </w:rPr>
              <mc:AlternateContent>
                <mc:Choice Requires="wps">
                  <w:drawing>
                    <wp:anchor distT="0" distB="0" distL="114300" distR="114300" simplePos="0" relativeHeight="251650048" behindDoc="0" locked="0" layoutInCell="1" allowOverlap="1" wp14:anchorId="7921FA8A" wp14:editId="2795807D">
                      <wp:simplePos x="0" y="0"/>
                      <wp:positionH relativeFrom="column">
                        <wp:posOffset>474980</wp:posOffset>
                      </wp:positionH>
                      <wp:positionV relativeFrom="paragraph">
                        <wp:posOffset>696595</wp:posOffset>
                      </wp:positionV>
                      <wp:extent cx="9525" cy="457200"/>
                      <wp:effectExtent l="46355" t="10795" r="58420" b="17780"/>
                      <wp:wrapNone/>
                      <wp:docPr id="352" name="Vrije vorm 3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525" cy="457200"/>
                              </a:xfrm>
                              <a:custGeom>
                                <a:avLst/>
                                <a:gdLst>
                                  <a:gd name="T0" fmla="*/ 0 w 15"/>
                                  <a:gd name="T1" fmla="*/ 0 h 720"/>
                                  <a:gd name="T2" fmla="*/ 15 w 15"/>
                                  <a:gd name="T3" fmla="*/ 720 h 720"/>
                                </a:gdLst>
                                <a:ahLst/>
                                <a:cxnLst>
                                  <a:cxn ang="0">
                                    <a:pos x="T0" y="T1"/>
                                  </a:cxn>
                                  <a:cxn ang="0">
                                    <a:pos x="T2" y="T3"/>
                                  </a:cxn>
                                </a:cxnLst>
                                <a:rect l="0" t="0" r="r" b="b"/>
                                <a:pathLst>
                                  <a:path w="15" h="720">
                                    <a:moveTo>
                                      <a:pt x="0" y="0"/>
                                    </a:moveTo>
                                    <a:lnTo>
                                      <a:pt x="15" y="720"/>
                                    </a:lnTo>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AF0FA25" id="Vrije vorm 352"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37.4pt,54.85pt,38.15pt,90.85pt" coordsize="1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" filled="f">
                      <v:stroke endarrow="block"/>
                      <v:path arrowok="t" o:connecttype="custom" o:connectlocs="0,0;9525,457200" o:connectangles="0,0"/>
                    </v:polyline>
                  </w:pict>
                </mc:Fallback>
              </mc:AlternateContent>
            </w:r>
            <w:r w:rsidRPr="003C5CCE">
              <w:rPr>
                <w:noProof/>
                <w:lang w:val="en-IE" w:eastAsia="en-IE"/>
              </w:rPr>
              <mc:AlternateContent>
                <mc:Choice Requires="wps">
                  <w:drawing>
                    <wp:anchor distT="0" distB="0" distL="114300" distR="114300" simplePos="0" relativeHeight="251662336" behindDoc="0" locked="0" layoutInCell="1" allowOverlap="1" wp14:anchorId="2D6EF4BB" wp14:editId="14AF820D">
                      <wp:simplePos x="0" y="0"/>
                      <wp:positionH relativeFrom="column">
                        <wp:posOffset>36195</wp:posOffset>
                      </wp:positionH>
                      <wp:positionV relativeFrom="paragraph">
                        <wp:posOffset>2338705</wp:posOffset>
                      </wp:positionV>
                      <wp:extent cx="800100" cy="457200"/>
                      <wp:effectExtent l="7620" t="5080" r="11430" b="13970"/>
                      <wp:wrapNone/>
                      <wp:docPr id="351" name="Stroomdiagram: Proces 3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457200"/>
                              </a:xfrm>
                              <a:prstGeom prst="flowChartProcess">
                                <a:avLst/>
                              </a:prstGeom>
                              <a:solidFill>
                                <a:srgbClr val="FFFFFF"/>
                              </a:solidFill>
                              <a:ln w="9525">
                                <a:solidFill>
                                  <a:srgbClr val="000000"/>
                                </a:solidFill>
                                <a:miter lim="800000"/>
                                <a:headEnd/>
                                <a:tailEnd/>
                              </a:ln>
                            </wps:spPr>
                            <wps:txbx>
                              <w:txbxContent>
                                <w:p w:rsidR="00B90CFA" w:rsidRPr="000936A0" w:rsidRDefault="00B90CFA" w:rsidP="001C3390">
                                  <w:pPr>
                                    <w:jc w:val="center"/>
                                    <w:rPr>
                                      <w:sz w:val="20"/>
                                      <w:szCs w:val="20"/>
                                    </w:rPr>
                                  </w:pPr>
                                  <w:r>
                                    <w:rPr>
                                      <w:sz w:val="20"/>
                                      <w:szCs w:val="20"/>
                                    </w:rPr>
                                    <w:t>Amend Proposal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6EF4BB" id="_x0000_t109" coordsize="21600,21600" o:spt="109" path="m,l,21600r21600,l21600,xe">
                      <v:stroke joinstyle="miter"/>
                      <v:path gradientshapeok="t" o:connecttype="rect"/>
                    </v:shapetype>
                    <v:shape id="Stroomdiagram: Proces 351" o:spid="_x0000_s1033" type="#_x0000_t109" style="position:absolute;margin-left:2.85pt;margin-top:184.15pt;width:63pt;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">
                      <v:textbox>
                        <w:txbxContent>
                          <w:p w:rsidR="00B90CFA" w:rsidRPr="000936A0" w:rsidRDefault="00B90CFA" w:rsidP="001C3390">
                            <w:pPr>
                              <w:jc w:val="center"/>
                              <w:rPr>
                                <w:sz w:val="20"/>
                                <w:szCs w:val="20"/>
                              </w:rPr>
                            </w:pPr>
                            <w:r>
                              <w:rPr>
                                <w:sz w:val="20"/>
                                <w:szCs w:val="20"/>
                              </w:rPr>
                              <w:t>Amend Proposal</w:t>
                            </w:r>
                          </w:p>
                        </w:txbxContent>
                      </v:textbox>
                    </v:shape>
                  </w:pict>
                </mc:Fallback>
              </mc:AlternateContent>
            </w:r>
            <w:r w:rsidRPr="003C5CCE">
              <w:rPr>
                <w:noProof/>
                <w:lang w:val="en-IE" w:eastAsia="en-IE"/>
              </w:rPr>
              <mc:AlternateContent>
                <mc:Choice Requires="wps">
                  <w:drawing>
                    <wp:anchor distT="0" distB="0" distL="114300" distR="114300" simplePos="0" relativeHeight="251689984" behindDoc="0" locked="0" layoutInCell="1" allowOverlap="1" wp14:anchorId="2C1CF794" wp14:editId="6E52ADD9">
                      <wp:simplePos x="0" y="0"/>
                      <wp:positionH relativeFrom="column">
                        <wp:posOffset>1064895</wp:posOffset>
                      </wp:positionH>
                      <wp:positionV relativeFrom="paragraph">
                        <wp:posOffset>2453005</wp:posOffset>
                      </wp:positionV>
                      <wp:extent cx="231775" cy="228600"/>
                      <wp:effectExtent l="0" t="0" r="0" b="4445"/>
                      <wp:wrapNone/>
                      <wp:docPr id="350" name="Tekstvak 3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90CFA" w:rsidRDefault="00B90CFA" w:rsidP="001C3390">
                                  <w:pPr>
                                    <w:jc w:val="center"/>
                                  </w:pPr>
                                  <w:r w:rsidRPr="0074209E">
                                    <w:t>No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1CF794" id="Tekstvak 350" o:spid="_x0000_s1034" type="#_x0000_t202" style="position:absolute;margin-left:83.85pt;margin-top:193.15pt;width:18.25pt;height:18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" stroked="f">
                      <v:textbox inset="0,0,0,0">
                        <w:txbxContent>
                          <w:p w:rsidR="00B90CFA" w:rsidRDefault="00B90CFA" w:rsidP="001C3390">
                            <w:pPr>
                              <w:jc w:val="center"/>
                            </w:pPr>
                            <w:r w:rsidRPr="0074209E">
                              <w:t>No</w:t>
                            </w:r>
                          </w:p>
                        </w:txbxContent>
                      </v:textbox>
                    </v:shape>
                  </w:pict>
                </mc:Fallback>
              </mc:AlternateContent>
            </w:r>
            <w:r w:rsidRPr="003C5CCE">
              <w:rPr>
                <w:noProof/>
                <w:lang w:val="en-IE" w:eastAsia="en-IE"/>
              </w:rPr>
              <mc:AlternateContent>
                <mc:Choice Requires="wps">
                  <w:drawing>
                    <wp:anchor distT="0" distB="0" distL="114300" distR="114300" simplePos="0" relativeHeight="251653120" behindDoc="0" locked="0" layoutInCell="1" allowOverlap="1" wp14:anchorId="74E449CD" wp14:editId="74F033EE">
                      <wp:simplePos x="0" y="0"/>
                      <wp:positionH relativeFrom="column">
                        <wp:posOffset>950595</wp:posOffset>
                      </wp:positionH>
                      <wp:positionV relativeFrom="paragraph">
                        <wp:posOffset>1386840</wp:posOffset>
                      </wp:positionV>
                      <wp:extent cx="675640" cy="0"/>
                      <wp:effectExtent l="7620" t="53340" r="21590" b="60960"/>
                      <wp:wrapNone/>
                      <wp:docPr id="349" name="Vrije vorm 3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75640" cy="0"/>
                              </a:xfrm>
                              <a:custGeom>
                                <a:avLst/>
                                <a:gdLst>
                                  <a:gd name="T0" fmla="*/ 0 w 1064"/>
                                  <a:gd name="T1" fmla="*/ 0 h 1"/>
                                  <a:gd name="T2" fmla="*/ 1064 w 1064"/>
                                  <a:gd name="T3" fmla="*/ 0 h 1"/>
                                </a:gdLst>
                                <a:ahLst/>
                                <a:cxnLst>
                                  <a:cxn ang="0">
                                    <a:pos x="T0" y="T1"/>
                                  </a:cxn>
                                  <a:cxn ang="0">
                                    <a:pos x="T2" y="T3"/>
                                  </a:cxn>
                                </a:cxnLst>
                                <a:rect l="0" t="0" r="r" b="b"/>
                                <a:pathLst>
                                  <a:path w="1064" h="1">
                                    <a:moveTo>
                                      <a:pt x="0" y="0"/>
                                    </a:moveTo>
                                    <a:lnTo>
                                      <a:pt x="1064" y="0"/>
                                    </a:lnTo>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46A5FA" id="Vrije vorm 349" o:spid="_x0000_s1026" style="position:absolute;margin-left:74.85pt;margin-top:109.2pt;width:53.2pt;height:0;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" path="m,l1064,e" filled="f">
                      <v:stroke endarrow="block"/>
                      <v:path arrowok="t" o:connecttype="custom" o:connectlocs="0,0;675640,0" o:connectangles="0,0"/>
                    </v:shape>
                  </w:pict>
                </mc:Fallback>
              </mc:AlternateContent>
            </w:r>
            <w:r w:rsidRPr="003C5CCE">
              <w:rPr>
                <w:noProof/>
                <w:lang w:val="en-IE" w:eastAsia="en-IE"/>
              </w:rPr>
              <mc:AlternateContent>
                <mc:Choice Requires="wps">
                  <w:drawing>
                    <wp:anchor distT="0" distB="0" distL="114300" distR="114300" simplePos="0" relativeHeight="251625472" behindDoc="0" locked="0" layoutInCell="1" allowOverlap="1" wp14:anchorId="3E053868" wp14:editId="6951CCDD">
                      <wp:simplePos x="0" y="0"/>
                      <wp:positionH relativeFrom="column">
                        <wp:posOffset>36195</wp:posOffset>
                      </wp:positionH>
                      <wp:positionV relativeFrom="paragraph">
                        <wp:posOffset>1157605</wp:posOffset>
                      </wp:positionV>
                      <wp:extent cx="914400" cy="571500"/>
                      <wp:effectExtent l="7620" t="5080" r="11430" b="13970"/>
                      <wp:wrapNone/>
                      <wp:docPr id="348" name="Stroomdiagram: Proces 3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571500"/>
                              </a:xfrm>
                              <a:prstGeom prst="flowChartProcess">
                                <a:avLst/>
                              </a:prstGeom>
                              <a:solidFill>
                                <a:srgbClr val="FFFFFF"/>
                              </a:solidFill>
                              <a:ln w="9525">
                                <a:solidFill>
                                  <a:srgbClr val="000000"/>
                                </a:solidFill>
                                <a:miter lim="800000"/>
                                <a:headEnd/>
                                <a:tailEnd/>
                              </a:ln>
                            </wps:spPr>
                            <wps:txbx>
                              <w:txbxContent>
                                <w:p w:rsidR="00B90CFA" w:rsidRPr="000936A0" w:rsidRDefault="00B90CFA" w:rsidP="001C3390">
                                  <w:pPr>
                                    <w:jc w:val="center"/>
                                    <w:rPr>
                                      <w:sz w:val="20"/>
                                      <w:szCs w:val="20"/>
                                    </w:rPr>
                                  </w:pPr>
                                  <w:r w:rsidRPr="000936A0">
                                    <w:rPr>
                                      <w:sz w:val="20"/>
                                      <w:szCs w:val="20"/>
                                    </w:rPr>
                                    <w:t xml:space="preserve">Forward to Submitting </w:t>
                                  </w:r>
                                  <w:r>
                                    <w:rPr>
                                      <w:sz w:val="20"/>
                                      <w:szCs w:val="20"/>
                                    </w:rPr>
                                    <w:t>Organisation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053868" id="Stroomdiagram: Proces 348" o:spid="_x0000_s1035" type="#_x0000_t109" style="position:absolute;margin-left:2.85pt;margin-top:91.15pt;width:1in;height:45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">
                      <v:textbox>
                        <w:txbxContent>
                          <w:p w:rsidR="00B90CFA" w:rsidRPr="000936A0" w:rsidRDefault="00B90CFA" w:rsidP="001C3390">
                            <w:pPr>
                              <w:jc w:val="center"/>
                              <w:rPr>
                                <w:sz w:val="20"/>
                                <w:szCs w:val="20"/>
                              </w:rPr>
                            </w:pPr>
                            <w:r w:rsidRPr="000936A0">
                              <w:rPr>
                                <w:sz w:val="20"/>
                                <w:szCs w:val="20"/>
                              </w:rPr>
                              <w:t xml:space="preserve">Forward to Submitting </w:t>
                            </w:r>
                            <w:r>
                              <w:rPr>
                                <w:sz w:val="20"/>
                                <w:szCs w:val="20"/>
                              </w:rPr>
                              <w:t>Organisation</w:t>
                            </w:r>
                          </w:p>
                        </w:txbxContent>
                      </v:textbox>
                    </v:shape>
                  </w:pict>
                </mc:Fallback>
              </mc:AlternateContent>
            </w:r>
          </w:p>
        </w:tc>
        <w:tc>
          <w:tcPr>
            <w:tcW w:w="2901" w:type="dxa"/>
          </w:tcPr>
          <w:p w:rsidR="001C3390" w:rsidRPr="003C5CCE" w:rsidRDefault="00C21C68" w:rsidP="001C3390">
            <w:pPr>
              <w:rPr>
                <w:lang w:val="en-AU"/>
              </w:rPr>
            </w:pPr>
            <w:r>
              <w:rPr>
                <w:noProof/>
                <w:lang w:val="en-IE" w:eastAsia="en-IE"/>
              </w:rPr>
              <mc:AlternateContent>
                <mc:Choice Requires="wps">
                  <w:drawing>
                    <wp:anchor distT="0" distB="0" distL="114300" distR="114300" simplePos="0" relativeHeight="251696128" behindDoc="1" locked="0" layoutInCell="1" allowOverlap="1" wp14:anchorId="022D2763" wp14:editId="194CA010">
                      <wp:simplePos x="0" y="0"/>
                      <wp:positionH relativeFrom="column">
                        <wp:posOffset>247043</wp:posOffset>
                      </wp:positionH>
                      <wp:positionV relativeFrom="paragraph">
                        <wp:posOffset>3317442</wp:posOffset>
                      </wp:positionV>
                      <wp:extent cx="1195070" cy="691515"/>
                      <wp:effectExtent l="13335" t="10795" r="10795" b="12065"/>
                      <wp:wrapTight wrapText="bothSides">
                        <wp:wrapPolygon edited="0">
                          <wp:start x="-172" y="-298"/>
                          <wp:lineTo x="-172" y="21302"/>
                          <wp:lineTo x="21772" y="21302"/>
                          <wp:lineTo x="21772" y="-298"/>
                          <wp:lineTo x="-172" y="-298"/>
                        </wp:wrapPolygon>
                      </wp:wrapTight>
                      <wp:docPr id="5" name="Stroomdiagram: Proces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5070" cy="691515"/>
                              </a:xfrm>
                              <a:prstGeom prst="flowChartProcess">
                                <a:avLst/>
                              </a:prstGeom>
                              <a:solidFill>
                                <a:srgbClr val="FFFFFF"/>
                              </a:solidFill>
                              <a:ln w="9525">
                                <a:solidFill>
                                  <a:srgbClr val="000000"/>
                                </a:solidFill>
                                <a:miter lim="800000"/>
                                <a:headEnd/>
                                <a:tailEnd/>
                              </a:ln>
                            </wps:spPr>
                            <wps:txbx>
                              <w:txbxContent>
                                <w:p w:rsidR="00B90CFA" w:rsidRPr="00F20A51" w:rsidRDefault="00B90CFA" w:rsidP="00C21C68">
                                  <w:pPr>
                                    <w:jc w:val="center"/>
                                  </w:pPr>
                                  <w:r w:rsidRPr="00D00A3D">
                                    <w:t xml:space="preserve">Submit </w:t>
                                  </w:r>
                                </w:p>
                                <w:p w:rsidR="00B90CFA" w:rsidRPr="00F20A51" w:rsidRDefault="00B90CFA" w:rsidP="00C21C68">
                                  <w:pPr>
                                    <w:jc w:val="center"/>
                                  </w:pPr>
                                  <w:r w:rsidRPr="00D00A3D">
                                    <w:t>Proposal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2D2763" id="Stroomdiagram: Proces 5" o:spid="_x0000_s1036" type="#_x0000_t109" style="position:absolute;margin-left:19.45pt;margin-top:261.2pt;width:94.1pt;height:54.45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">
                      <v:textbox>
                        <w:txbxContent>
                          <w:p w:rsidR="00B90CFA" w:rsidRPr="00F20A51" w:rsidRDefault="00B90CFA" w:rsidP="00C21C68">
                            <w:pPr>
                              <w:jc w:val="center"/>
                            </w:pPr>
                            <w:r w:rsidRPr="00D00A3D">
                              <w:t xml:space="preserve">Submit </w:t>
                            </w:r>
                          </w:p>
                          <w:p w:rsidR="00B90CFA" w:rsidRPr="00F20A51" w:rsidRDefault="00B90CFA" w:rsidP="00C21C68">
                            <w:pPr>
                              <w:jc w:val="center"/>
                            </w:pPr>
                            <w:r w:rsidRPr="00D00A3D">
                              <w:t>Proposal</w:t>
                            </w:r>
                          </w:p>
                        </w:txbxContent>
                      </v:textbox>
                      <w10:wrap type="tight"/>
                    </v:shape>
                  </w:pict>
                </mc:Fallback>
              </mc:AlternateContent>
            </w:r>
            <w:r w:rsidR="001C3390" w:rsidRPr="003C5CCE">
              <w:rPr>
                <w:noProof/>
                <w:lang w:val="en-IE" w:eastAsia="en-IE"/>
              </w:rPr>
              <mc:AlternateContent>
                <mc:Choice Requires="wps">
                  <w:drawing>
                    <wp:anchor distT="0" distB="0" distL="114300" distR="114300" simplePos="0" relativeHeight="251680768" behindDoc="0" locked="0" layoutInCell="1" allowOverlap="1" wp14:anchorId="2BA547E7" wp14:editId="7EC43B56">
                      <wp:simplePos x="0" y="0"/>
                      <wp:positionH relativeFrom="column">
                        <wp:posOffset>1783080</wp:posOffset>
                      </wp:positionH>
                      <wp:positionV relativeFrom="paragraph">
                        <wp:posOffset>4801870</wp:posOffset>
                      </wp:positionV>
                      <wp:extent cx="231775" cy="228600"/>
                      <wp:effectExtent l="1905" t="1270" r="4445" b="0"/>
                      <wp:wrapNone/>
                      <wp:docPr id="347" name="Tekstvak 3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90CFA" w:rsidRDefault="00B90CFA" w:rsidP="001C3390">
                                  <w:pPr>
                                    <w:jc w:val="center"/>
                                  </w:pPr>
                                  <w:r w:rsidRPr="0074209E">
                                    <w:t>No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547E7" id="Tekstvak 347" o:spid="_x0000_s1037" type="#_x0000_t202" style="position:absolute;margin-left:140.4pt;margin-top:378.1pt;width:18.25pt;height:18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" stroked="f">
                      <v:textbox inset="0,0,0,0">
                        <w:txbxContent>
                          <w:p w:rsidR="00B90CFA" w:rsidRDefault="00B90CFA" w:rsidP="001C3390">
                            <w:pPr>
                              <w:jc w:val="center"/>
                            </w:pPr>
                            <w:r w:rsidRPr="0074209E">
                              <w:t>No</w:t>
                            </w:r>
                          </w:p>
                        </w:txbxContent>
                      </v:textbox>
                    </v:shape>
                  </w:pict>
                </mc:Fallback>
              </mc:AlternateContent>
            </w:r>
            <w:r w:rsidR="001C3390" w:rsidRPr="003C5CCE">
              <w:rPr>
                <w:noProof/>
                <w:lang w:val="en-IE" w:eastAsia="en-IE"/>
              </w:rPr>
              <mc:AlternateContent>
                <mc:Choice Requires="wps">
                  <w:drawing>
                    <wp:anchor distT="0" distB="0" distL="114300" distR="114300" simplePos="0" relativeHeight="251674624" behindDoc="0" locked="0" layoutInCell="1" allowOverlap="1" wp14:anchorId="49254AF4" wp14:editId="36B93E18">
                      <wp:simplePos x="0" y="0"/>
                      <wp:positionH relativeFrom="column">
                        <wp:posOffset>1608455</wp:posOffset>
                      </wp:positionH>
                      <wp:positionV relativeFrom="paragraph">
                        <wp:posOffset>4916170</wp:posOffset>
                      </wp:positionV>
                      <wp:extent cx="517525" cy="0"/>
                      <wp:effectExtent l="17780" t="58420" r="7620" b="55880"/>
                      <wp:wrapNone/>
                      <wp:docPr id="346" name="Vrije vorm 3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17525" cy="0"/>
                              </a:xfrm>
                              <a:custGeom>
                                <a:avLst/>
                                <a:gdLst>
                                  <a:gd name="T0" fmla="*/ 815 w 815"/>
                                  <a:gd name="T1" fmla="*/ 0 h 1"/>
                                  <a:gd name="T2" fmla="*/ 0 w 815"/>
                                  <a:gd name="T3" fmla="*/ 0 h 1"/>
                                </a:gdLst>
                                <a:ahLst/>
                                <a:cxnLst>
                                  <a:cxn ang="0">
                                    <a:pos x="T0" y="T1"/>
                                  </a:cxn>
                                  <a:cxn ang="0">
                                    <a:pos x="T2" y="T3"/>
                                  </a:cxn>
                                </a:cxnLst>
                                <a:rect l="0" t="0" r="r" b="b"/>
                                <a:pathLst>
                                  <a:path w="815" h="1">
                                    <a:moveTo>
                                      <a:pt x="815" y="0"/>
                                    </a:moveTo>
                                    <a:lnTo>
                                      <a:pt x="0" y="0"/>
                                    </a:lnTo>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60B785" id="Vrije vorm 346" o:spid="_x0000_s1026" style="position:absolute;margin-left:126.65pt;margin-top:387.1pt;width:40.75pt;height: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1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" path="m815,l,e" filled="f">
                      <v:stroke endarrow="block"/>
                      <v:path arrowok="t" o:connecttype="custom" o:connectlocs="517525,0;0,0" o:connectangles="0,0"/>
                    </v:shape>
                  </w:pict>
                </mc:Fallback>
              </mc:AlternateContent>
            </w:r>
            <w:r w:rsidR="001C3390" w:rsidRPr="003C5CCE">
              <w:rPr>
                <w:noProof/>
                <w:lang w:val="en-IE" w:eastAsia="en-IE"/>
              </w:rPr>
              <mc:AlternateContent>
                <mc:Choice Requires="wps">
                  <w:drawing>
                    <wp:anchor distT="0" distB="0" distL="114300" distR="114300" simplePos="0" relativeHeight="251665408" behindDoc="0" locked="0" layoutInCell="1" allowOverlap="1" wp14:anchorId="7B8FF52F" wp14:editId="5CBDFD70">
                      <wp:simplePos x="0" y="0"/>
                      <wp:positionH relativeFrom="column">
                        <wp:posOffset>1484630</wp:posOffset>
                      </wp:positionH>
                      <wp:positionV relativeFrom="paragraph">
                        <wp:posOffset>3649345</wp:posOffset>
                      </wp:positionV>
                      <wp:extent cx="771525" cy="9525"/>
                      <wp:effectExtent l="8255" t="48895" r="20320" b="55880"/>
                      <wp:wrapNone/>
                      <wp:docPr id="345" name="Vrije vorm 3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71525" cy="9525"/>
                              </a:xfrm>
                              <a:custGeom>
                                <a:avLst/>
                                <a:gdLst>
                                  <a:gd name="T0" fmla="*/ 0 w 1215"/>
                                  <a:gd name="T1" fmla="*/ 0 h 15"/>
                                  <a:gd name="T2" fmla="*/ 1215 w 1215"/>
                                  <a:gd name="T3" fmla="*/ 15 h 15"/>
                                </a:gdLst>
                                <a:ahLst/>
                                <a:cxnLst>
                                  <a:cxn ang="0">
                                    <a:pos x="T0" y="T1"/>
                                  </a:cxn>
                                  <a:cxn ang="0">
                                    <a:pos x="T2" y="T3"/>
                                  </a:cxn>
                                </a:cxnLst>
                                <a:rect l="0" t="0" r="r" b="b"/>
                                <a:pathLst>
                                  <a:path w="1215" h="15">
                                    <a:moveTo>
                                      <a:pt x="0" y="0"/>
                                    </a:moveTo>
                                    <a:lnTo>
                                      <a:pt x="1215" y="15"/>
                                    </a:lnTo>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09B8350" id="Vrije vorm 345"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16.9pt,287.35pt,177.65pt,288.1pt" coordsize="121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" filled="f">
                      <v:stroke endarrow="block"/>
                      <v:path arrowok="t" o:connecttype="custom" o:connectlocs="0,0;771525,9525" o:connectangles="0,0"/>
                    </v:polyline>
                  </w:pict>
                </mc:Fallback>
              </mc:AlternateContent>
            </w:r>
            <w:r w:rsidR="001C3390" w:rsidRPr="003C5CCE">
              <w:rPr>
                <w:noProof/>
                <w:lang w:val="en-IE" w:eastAsia="en-IE"/>
              </w:rPr>
              <mc:AlternateContent>
                <mc:Choice Requires="wps">
                  <w:drawing>
                    <wp:anchor distT="0" distB="0" distL="114300" distR="114300" simplePos="0" relativeHeight="251637760" behindDoc="0" locked="0" layoutInCell="1" allowOverlap="1" wp14:anchorId="7FB0AB25" wp14:editId="37A29524">
                      <wp:simplePos x="0" y="0"/>
                      <wp:positionH relativeFrom="column">
                        <wp:posOffset>293370</wp:posOffset>
                      </wp:positionH>
                      <wp:positionV relativeFrom="paragraph">
                        <wp:posOffset>4567555</wp:posOffset>
                      </wp:positionV>
                      <wp:extent cx="1309370" cy="754380"/>
                      <wp:effectExtent l="7620" t="5080" r="6985" b="12065"/>
                      <wp:wrapNone/>
                      <wp:docPr id="344" name="Stroomdiagram: Proces 3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9370" cy="754380"/>
                              </a:xfrm>
                              <a:prstGeom prst="flowChartProcess">
                                <a:avLst/>
                              </a:prstGeom>
                              <a:solidFill>
                                <a:srgbClr val="FFFFFF"/>
                              </a:solidFill>
                              <a:ln w="9525">
                                <a:solidFill>
                                  <a:srgbClr val="000000"/>
                                </a:solidFill>
                                <a:miter lim="800000"/>
                                <a:headEnd/>
                                <a:tailEnd/>
                              </a:ln>
                            </wps:spPr>
                            <wps:txbx>
                              <w:txbxContent>
                                <w:p w:rsidR="00B90CFA" w:rsidRPr="0091172B" w:rsidRDefault="00B90CFA" w:rsidP="001C3390">
                                  <w:pPr>
                                    <w:jc w:val="center"/>
                                    <w:rPr>
                                      <w:sz w:val="20"/>
                                      <w:szCs w:val="20"/>
                                    </w:rPr>
                                  </w:pPr>
                                  <w:r w:rsidRPr="0091172B">
                                    <w:rPr>
                                      <w:sz w:val="20"/>
                                      <w:szCs w:val="20"/>
                                    </w:rPr>
                                    <w:t xml:space="preserve">Inform Submitting </w:t>
                                  </w:r>
                                  <w:r>
                                    <w:rPr>
                                      <w:sz w:val="20"/>
                                      <w:szCs w:val="20"/>
                                    </w:rPr>
                                    <w:t>Organisation</w:t>
                                  </w:r>
                                  <w:r w:rsidRPr="0091172B">
                                    <w:rPr>
                                      <w:sz w:val="20"/>
                                      <w:szCs w:val="20"/>
                                    </w:rPr>
                                    <w:t xml:space="preserve"> of Additional requirements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B0AB25" id="Stroomdiagram: Proces 344" o:spid="_x0000_s1038" type="#_x0000_t109" style="position:absolute;margin-left:23.1pt;margin-top:359.65pt;width:103.1pt;height:59.4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">
                      <v:textbox>
                        <w:txbxContent>
                          <w:p w:rsidR="00B90CFA" w:rsidRPr="0091172B" w:rsidRDefault="00B90CFA" w:rsidP="001C3390">
                            <w:pPr>
                              <w:jc w:val="center"/>
                              <w:rPr>
                                <w:sz w:val="20"/>
                                <w:szCs w:val="20"/>
                              </w:rPr>
                            </w:pPr>
                            <w:r w:rsidRPr="0091172B">
                              <w:rPr>
                                <w:sz w:val="20"/>
                                <w:szCs w:val="20"/>
                              </w:rPr>
                              <w:t xml:space="preserve">Inform Submitting </w:t>
                            </w:r>
                            <w:r>
                              <w:rPr>
                                <w:sz w:val="20"/>
                                <w:szCs w:val="20"/>
                              </w:rPr>
                              <w:t>Organisation</w:t>
                            </w:r>
                            <w:r w:rsidRPr="0091172B">
                              <w:rPr>
                                <w:sz w:val="20"/>
                                <w:szCs w:val="20"/>
                              </w:rPr>
                              <w:t xml:space="preserve"> of Additional requirements</w:t>
                            </w:r>
                          </w:p>
                        </w:txbxContent>
                      </v:textbox>
                    </v:shape>
                  </w:pict>
                </mc:Fallback>
              </mc:AlternateContent>
            </w:r>
            <w:r w:rsidR="001C3390" w:rsidRPr="003C5CCE">
              <w:rPr>
                <w:noProof/>
                <w:lang w:val="en-IE" w:eastAsia="en-IE"/>
              </w:rPr>
              <mc:AlternateContent>
                <mc:Choice Requires="wps">
                  <w:drawing>
                    <wp:anchor distT="0" distB="0" distL="114300" distR="114300" simplePos="0" relativeHeight="251659264" behindDoc="0" locked="0" layoutInCell="1" allowOverlap="1" wp14:anchorId="734052BA" wp14:editId="05B2A2CF">
                      <wp:simplePos x="0" y="0"/>
                      <wp:positionH relativeFrom="column">
                        <wp:posOffset>636270</wp:posOffset>
                      </wp:positionH>
                      <wp:positionV relativeFrom="paragraph">
                        <wp:posOffset>2967355</wp:posOffset>
                      </wp:positionV>
                      <wp:extent cx="342900" cy="236855"/>
                      <wp:effectExtent l="0" t="0" r="1905" b="0"/>
                      <wp:wrapNone/>
                      <wp:docPr id="343" name="Tekstvak 3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368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90CFA" w:rsidRDefault="00B90CFA" w:rsidP="001C3390">
                                  <w:pPr>
                                    <w:jc w:val="center"/>
                                  </w:pPr>
                                  <w:r>
                                    <w:t>Yes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4052BA" id="Tekstvak 343" o:spid="_x0000_s1039" type="#_x0000_t202" style="position:absolute;margin-left:50.1pt;margin-top:233.65pt;width:27pt;height:1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" stroked="f">
                      <v:textbox inset="0,0,0,0">
                        <w:txbxContent>
                          <w:p w:rsidR="00B90CFA" w:rsidRDefault="00B90CFA" w:rsidP="001C3390">
                            <w:pPr>
                              <w:jc w:val="center"/>
                            </w:pPr>
                            <w:r>
                              <w:t>Yes</w:t>
                            </w:r>
                          </w:p>
                        </w:txbxContent>
                      </v:textbox>
                    </v:shape>
                  </w:pict>
                </mc:Fallback>
              </mc:AlternateContent>
            </w:r>
            <w:r w:rsidR="001C3390" w:rsidRPr="003C5CCE">
              <w:rPr>
                <w:noProof/>
                <w:lang w:val="en-IE" w:eastAsia="en-IE"/>
              </w:rPr>
              <mc:AlternateContent>
                <mc:Choice Requires="wps">
                  <w:drawing>
                    <wp:anchor distT="0" distB="0" distL="114300" distR="114300" simplePos="0" relativeHeight="251619328" behindDoc="0" locked="0" layoutInCell="1" allowOverlap="1" wp14:anchorId="311C8EC8" wp14:editId="2F9E4F3F">
                      <wp:simplePos x="0" y="0"/>
                      <wp:positionH relativeFrom="column">
                        <wp:posOffset>852170</wp:posOffset>
                      </wp:positionH>
                      <wp:positionV relativeFrom="paragraph">
                        <wp:posOffset>2857500</wp:posOffset>
                      </wp:positionV>
                      <wp:extent cx="0" cy="457200"/>
                      <wp:effectExtent l="61595" t="9525" r="52705" b="19050"/>
                      <wp:wrapNone/>
                      <wp:docPr id="342" name="Rechte verbindingslijn 3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C1E73B" id="Rechte verbindingslijn 342" o:spid="_x0000_s1026" style="position:absolute;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1pt,225pt" to="67.1pt,2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">
                      <v:stroke endarrow="block"/>
                    </v:line>
                  </w:pict>
                </mc:Fallback>
              </mc:AlternateContent>
            </w:r>
            <w:r w:rsidR="001C3390" w:rsidRPr="003C5CCE">
              <w:rPr>
                <w:noProof/>
                <w:lang w:val="en-IE" w:eastAsia="en-IE"/>
              </w:rPr>
              <mc:AlternateContent>
                <mc:Choice Requires="wps">
                  <w:drawing>
                    <wp:anchor distT="0" distB="0" distL="114300" distR="114300" simplePos="0" relativeHeight="251631616" behindDoc="0" locked="0" layoutInCell="1" allowOverlap="1" wp14:anchorId="6752ED64" wp14:editId="7369F66F">
                      <wp:simplePos x="0" y="0"/>
                      <wp:positionH relativeFrom="column">
                        <wp:posOffset>293370</wp:posOffset>
                      </wp:positionH>
                      <wp:positionV relativeFrom="paragraph">
                        <wp:posOffset>2186305</wp:posOffset>
                      </wp:positionV>
                      <wp:extent cx="1143000" cy="685800"/>
                      <wp:effectExtent l="17145" t="14605" r="20955" b="13970"/>
                      <wp:wrapNone/>
                      <wp:docPr id="340" name="Stroomdiagram: Beslissing 3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685800"/>
                              </a:xfrm>
                              <a:prstGeom prst="flowChartDecision">
                                <a:avLst/>
                              </a:prstGeom>
                              <a:solidFill>
                                <a:srgbClr val="FFFFFF"/>
                              </a:solidFill>
                              <a:ln w="9525">
                                <a:solidFill>
                                  <a:srgbClr val="000000"/>
                                </a:solidFill>
                                <a:miter lim="800000"/>
                                <a:headEnd/>
                                <a:tailEnd/>
                              </a:ln>
                            </wps:spPr>
                            <wps:txbx>
                              <w:txbxContent>
                                <w:p w:rsidR="00B90CFA" w:rsidRPr="000936A0" w:rsidRDefault="00B90CFA" w:rsidP="001C3390">
                                  <w:pPr>
                                    <w:jc w:val="center"/>
                                    <w:rPr>
                                      <w:sz w:val="16"/>
                                      <w:szCs w:val="16"/>
                                    </w:rPr>
                                  </w:pPr>
                                  <w:r w:rsidRPr="000936A0">
                                    <w:rPr>
                                      <w:sz w:val="16"/>
                                      <w:szCs w:val="16"/>
                                    </w:rPr>
                                    <w:t>Proposal</w:t>
                                  </w:r>
                                </w:p>
                                <w:p w:rsidR="00B90CFA" w:rsidRPr="000936A0" w:rsidRDefault="00B90CFA" w:rsidP="001C3390">
                                  <w:pPr>
                                    <w:jc w:val="center"/>
                                    <w:rPr>
                                      <w:sz w:val="16"/>
                                      <w:szCs w:val="16"/>
                                    </w:rPr>
                                  </w:pPr>
                                  <w:r w:rsidRPr="000936A0">
                                    <w:rPr>
                                      <w:sz w:val="16"/>
                                      <w:szCs w:val="16"/>
                                    </w:rPr>
                                    <w:t>Appropriate &amp; Complete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52ED64" id="_x0000_t110" coordsize="21600,21600" o:spt="110" path="m10800,l,10800,10800,21600,21600,10800xe">
                      <v:stroke joinstyle="miter"/>
                      <v:path gradientshapeok="t" o:connecttype="rect" textboxrect="5400,5400,16200,16200"/>
                    </v:shapetype>
                    <v:shape id="Stroomdiagram: Beslissing 340" o:spid="_x0000_s1040" type="#_x0000_t110" style="position:absolute;margin-left:23.1pt;margin-top:172.15pt;width:90pt;height:54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">
                      <v:textbox inset="0,0,0,0">
                        <w:txbxContent>
                          <w:p w:rsidR="00B90CFA" w:rsidRPr="000936A0" w:rsidRDefault="00B90CFA" w:rsidP="001C3390">
                            <w:pPr>
                              <w:jc w:val="center"/>
                              <w:rPr>
                                <w:sz w:val="16"/>
                                <w:szCs w:val="16"/>
                              </w:rPr>
                            </w:pPr>
                            <w:r w:rsidRPr="000936A0">
                              <w:rPr>
                                <w:sz w:val="16"/>
                                <w:szCs w:val="16"/>
                              </w:rPr>
                              <w:t>Proposal</w:t>
                            </w:r>
                          </w:p>
                          <w:p w:rsidR="00B90CFA" w:rsidRPr="000936A0" w:rsidRDefault="00B90CFA" w:rsidP="001C3390">
                            <w:pPr>
                              <w:jc w:val="center"/>
                              <w:rPr>
                                <w:sz w:val="16"/>
                                <w:szCs w:val="16"/>
                              </w:rPr>
                            </w:pPr>
                            <w:r w:rsidRPr="000936A0">
                              <w:rPr>
                                <w:sz w:val="16"/>
                                <w:szCs w:val="16"/>
                              </w:rPr>
                              <w:t>Appropriate &amp; Complete</w:t>
                            </w:r>
                          </w:p>
                        </w:txbxContent>
                      </v:textbox>
                    </v:shape>
                  </w:pict>
                </mc:Fallback>
              </mc:AlternateContent>
            </w:r>
            <w:r w:rsidR="001C3390" w:rsidRPr="003C5CCE">
              <w:rPr>
                <w:noProof/>
                <w:lang w:val="en-IE" w:eastAsia="en-IE"/>
              </w:rPr>
              <mc:AlternateContent>
                <mc:Choice Requires="wps">
                  <w:drawing>
                    <wp:anchor distT="0" distB="0" distL="114300" distR="114300" simplePos="0" relativeHeight="251656192" behindDoc="0" locked="0" layoutInCell="1" allowOverlap="1" wp14:anchorId="431FE9C0" wp14:editId="3A57341B">
                      <wp:simplePos x="0" y="0"/>
                      <wp:positionH relativeFrom="column">
                        <wp:posOffset>864870</wp:posOffset>
                      </wp:positionH>
                      <wp:positionV relativeFrom="paragraph">
                        <wp:posOffset>1729105</wp:posOffset>
                      </wp:positionV>
                      <wp:extent cx="0" cy="457200"/>
                      <wp:effectExtent l="55245" t="5080" r="59055" b="23495"/>
                      <wp:wrapNone/>
                      <wp:docPr id="339" name="Rechte verbindingslijn 3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EE0FB7" id="Rechte verbindingslijn 339"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8.1pt,136.15pt" to="68.1pt,17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">
                      <v:stroke endarrow="block"/>
                    </v:line>
                  </w:pict>
                </mc:Fallback>
              </mc:AlternateContent>
            </w:r>
            <w:r w:rsidR="001C3390" w:rsidRPr="003C5CCE">
              <w:rPr>
                <w:noProof/>
                <w:lang w:val="en-IE" w:eastAsia="en-IE"/>
              </w:rPr>
              <mc:AlternateContent>
                <mc:Choice Requires="wps">
                  <w:drawing>
                    <wp:anchor distT="0" distB="0" distL="114300" distR="114300" simplePos="0" relativeHeight="251628544" behindDoc="0" locked="0" layoutInCell="1" allowOverlap="1" wp14:anchorId="3E76C2FB" wp14:editId="6D22E27C">
                      <wp:simplePos x="0" y="0"/>
                      <wp:positionH relativeFrom="column">
                        <wp:align>center</wp:align>
                      </wp:positionH>
                      <wp:positionV relativeFrom="paragraph">
                        <wp:posOffset>1159510</wp:posOffset>
                      </wp:positionV>
                      <wp:extent cx="914400" cy="571500"/>
                      <wp:effectExtent l="9525" t="6985" r="9525" b="12065"/>
                      <wp:wrapNone/>
                      <wp:docPr id="338" name="Stroomdiagram: Proces 3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571500"/>
                              </a:xfrm>
                              <a:prstGeom prst="flowChartProcess">
                                <a:avLst/>
                              </a:prstGeom>
                              <a:solidFill>
                                <a:srgbClr val="FFFFFF"/>
                              </a:solidFill>
                              <a:ln w="9525">
                                <a:solidFill>
                                  <a:srgbClr val="000000"/>
                                </a:solidFill>
                                <a:miter lim="800000"/>
                                <a:headEnd/>
                                <a:tailEnd/>
                              </a:ln>
                            </wps:spPr>
                            <wps:txbx>
                              <w:txbxContent>
                                <w:p w:rsidR="00B90CFA" w:rsidRPr="000936A0" w:rsidRDefault="00B90CFA" w:rsidP="001C3390">
                                  <w:pPr>
                                    <w:jc w:val="center"/>
                                    <w:rPr>
                                      <w:sz w:val="20"/>
                                      <w:szCs w:val="20"/>
                                    </w:rPr>
                                  </w:pPr>
                                  <w:r w:rsidRPr="000936A0">
                                    <w:rPr>
                                      <w:sz w:val="20"/>
                                      <w:szCs w:val="20"/>
                                    </w:rPr>
                                    <w:t>Review Proposal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76C2FB" id="Stroomdiagram: Proces 338" o:spid="_x0000_s1041" type="#_x0000_t109" style="position:absolute;margin-left:0;margin-top:91.3pt;width:1in;height:45pt;z-index:25162854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">
                      <v:textbox>
                        <w:txbxContent>
                          <w:p w:rsidR="00B90CFA" w:rsidRPr="000936A0" w:rsidRDefault="00B90CFA" w:rsidP="001C3390">
                            <w:pPr>
                              <w:jc w:val="center"/>
                              <w:rPr>
                                <w:sz w:val="20"/>
                                <w:szCs w:val="20"/>
                              </w:rPr>
                            </w:pPr>
                            <w:r w:rsidRPr="000936A0">
                              <w:rPr>
                                <w:sz w:val="20"/>
                                <w:szCs w:val="20"/>
                              </w:rPr>
                              <w:t>Review Proposal</w:t>
                            </w:r>
                          </w:p>
                        </w:txbxContent>
                      </v:textbox>
                    </v:shape>
                  </w:pict>
                </mc:Fallback>
              </mc:AlternateContent>
            </w:r>
          </w:p>
        </w:tc>
        <w:tc>
          <w:tcPr>
            <w:tcW w:w="3067" w:type="dxa"/>
          </w:tcPr>
          <w:p w:rsidR="001C3390" w:rsidRPr="003C5CCE" w:rsidRDefault="001C3390" w:rsidP="001C3390">
            <w:pPr>
              <w:rPr>
                <w:lang w:val="en-AU"/>
              </w:rPr>
            </w:pPr>
            <w:r w:rsidRPr="003C5CCE">
              <w:rPr>
                <w:noProof/>
                <w:lang w:val="en-IE" w:eastAsia="en-IE"/>
              </w:rPr>
              <mc:AlternateContent>
                <mc:Choice Requires="wps">
                  <w:drawing>
                    <wp:anchor distT="0" distB="0" distL="114300" distR="114300" simplePos="0" relativeHeight="251677696" behindDoc="0" locked="0" layoutInCell="1" allowOverlap="1" wp14:anchorId="6E579DF0" wp14:editId="3252F9CC">
                      <wp:simplePos x="0" y="0"/>
                      <wp:positionH relativeFrom="column">
                        <wp:posOffset>741045</wp:posOffset>
                      </wp:positionH>
                      <wp:positionV relativeFrom="paragraph">
                        <wp:posOffset>5367655</wp:posOffset>
                      </wp:positionV>
                      <wp:extent cx="342900" cy="236855"/>
                      <wp:effectExtent l="0" t="0" r="1905" b="0"/>
                      <wp:wrapNone/>
                      <wp:docPr id="337" name="Tekstvak 3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368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90CFA" w:rsidRDefault="00B90CFA" w:rsidP="001C3390">
                                  <w:pPr>
                                    <w:jc w:val="center"/>
                                  </w:pPr>
                                  <w:r>
                                    <w:t>Yes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579DF0" id="Tekstvak 337" o:spid="_x0000_s1042" type="#_x0000_t202" style="position:absolute;margin-left:58.35pt;margin-top:422.65pt;width:27pt;height:18.6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" stroked="f">
                      <v:textbox inset="0,0,0,0">
                        <w:txbxContent>
                          <w:p w:rsidR="00B90CFA" w:rsidRDefault="00B90CFA" w:rsidP="001C3390">
                            <w:pPr>
                              <w:jc w:val="center"/>
                            </w:pPr>
                            <w:r>
                              <w:t>Yes</w:t>
                            </w:r>
                          </w:p>
                        </w:txbxContent>
                      </v:textbox>
                    </v:shape>
                  </w:pict>
                </mc:Fallback>
              </mc:AlternateContent>
            </w:r>
            <w:r w:rsidRPr="003C5CCE">
              <w:rPr>
                <w:noProof/>
                <w:lang w:val="en-IE" w:eastAsia="en-IE"/>
              </w:rPr>
              <mc:AlternateContent>
                <mc:Choice Requires="wps">
                  <w:drawing>
                    <wp:anchor distT="0" distB="0" distL="114300" distR="114300" simplePos="0" relativeHeight="251671552" behindDoc="0" locked="0" layoutInCell="1" allowOverlap="1" wp14:anchorId="3445D975" wp14:editId="76B428E1">
                      <wp:simplePos x="0" y="0"/>
                      <wp:positionH relativeFrom="column">
                        <wp:posOffset>855345</wp:posOffset>
                      </wp:positionH>
                      <wp:positionV relativeFrom="paragraph">
                        <wp:posOffset>5259070</wp:posOffset>
                      </wp:positionV>
                      <wp:extent cx="0" cy="457200"/>
                      <wp:effectExtent l="55245" t="10795" r="59055" b="17780"/>
                      <wp:wrapNone/>
                      <wp:docPr id="336" name="Rechte verbindingslijn 3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498F7E" id="Rechte verbindingslijn 336"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35pt,414.1pt" to="67.35pt,45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">
                      <v:stroke endarrow="block"/>
                    </v:line>
                  </w:pict>
                </mc:Fallback>
              </mc:AlternateContent>
            </w:r>
            <w:r w:rsidRPr="003C5CCE">
              <w:rPr>
                <w:noProof/>
                <w:lang w:val="en-IE" w:eastAsia="en-IE"/>
              </w:rPr>
              <mc:AlternateContent>
                <mc:Choice Requires="wps">
                  <w:drawing>
                    <wp:anchor distT="0" distB="0" distL="114300" distR="114300" simplePos="0" relativeHeight="251668480" behindDoc="0" locked="0" layoutInCell="1" allowOverlap="1" wp14:anchorId="78913599" wp14:editId="75C22424">
                      <wp:simplePos x="0" y="0"/>
                      <wp:positionH relativeFrom="column">
                        <wp:posOffset>847725</wp:posOffset>
                      </wp:positionH>
                      <wp:positionV relativeFrom="paragraph">
                        <wp:posOffset>4000500</wp:posOffset>
                      </wp:positionV>
                      <wp:extent cx="0" cy="571500"/>
                      <wp:effectExtent l="57150" t="9525" r="57150" b="19050"/>
                      <wp:wrapNone/>
                      <wp:docPr id="335" name="Rechte verbindingslijn 3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1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A2B610" id="Rechte verbindingslijn 335"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75pt,315pt" to="66.75pt,5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">
                      <v:stroke endarrow="block"/>
                    </v:line>
                  </w:pict>
                </mc:Fallback>
              </mc:AlternateContent>
            </w:r>
            <w:r w:rsidRPr="003C5CCE">
              <w:rPr>
                <w:noProof/>
                <w:lang w:val="en-IE" w:eastAsia="en-IE"/>
              </w:rPr>
              <mc:AlternateContent>
                <mc:Choice Requires="wps">
                  <w:drawing>
                    <wp:anchor distT="0" distB="0" distL="114300" distR="114300" simplePos="0" relativeHeight="251634688" behindDoc="0" locked="0" layoutInCell="1" allowOverlap="1" wp14:anchorId="33F17922" wp14:editId="51C0D129">
                      <wp:simplePos x="0" y="0"/>
                      <wp:positionH relativeFrom="column">
                        <wp:posOffset>398145</wp:posOffset>
                      </wp:positionH>
                      <wp:positionV relativeFrom="paragraph">
                        <wp:posOffset>3310255</wp:posOffset>
                      </wp:positionV>
                      <wp:extent cx="1028700" cy="691515"/>
                      <wp:effectExtent l="7620" t="5080" r="11430" b="8255"/>
                      <wp:wrapNone/>
                      <wp:docPr id="334" name="Stroomdiagram: Proces 3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691515"/>
                              </a:xfrm>
                              <a:prstGeom prst="flowChartProcess">
                                <a:avLst/>
                              </a:prstGeom>
                              <a:solidFill>
                                <a:srgbClr val="FFFFFF"/>
                              </a:solidFill>
                              <a:ln w="9525">
                                <a:solidFill>
                                  <a:srgbClr val="000000"/>
                                </a:solidFill>
                                <a:miter lim="800000"/>
                                <a:headEnd/>
                                <a:tailEnd/>
                              </a:ln>
                            </wps:spPr>
                            <wps:txbx>
                              <w:txbxContent>
                                <w:p w:rsidR="00B90CFA" w:rsidRDefault="00B90CFA" w:rsidP="001C3390">
                                  <w:pPr>
                                    <w:jc w:val="center"/>
                                    <w:rPr>
                                      <w:sz w:val="20"/>
                                      <w:szCs w:val="20"/>
                                    </w:rPr>
                                  </w:pPr>
                                </w:p>
                                <w:p w:rsidR="00B90CFA" w:rsidRPr="000936A0" w:rsidRDefault="00B90CFA" w:rsidP="001C3390">
                                  <w:pPr>
                                    <w:jc w:val="center"/>
                                    <w:rPr>
                                      <w:sz w:val="20"/>
                                      <w:szCs w:val="20"/>
                                    </w:rPr>
                                  </w:pPr>
                                  <w:r w:rsidRPr="000936A0">
                                    <w:rPr>
                                      <w:sz w:val="20"/>
                                      <w:szCs w:val="20"/>
                                    </w:rPr>
                                    <w:t>Review Proposal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F17922" id="Stroomdiagram: Proces 334" o:spid="_x0000_s1043" type="#_x0000_t109" style="position:absolute;margin-left:31.35pt;margin-top:260.65pt;width:81pt;height:54.4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">
                      <v:textbox>
                        <w:txbxContent>
                          <w:p w:rsidR="00B90CFA" w:rsidRDefault="00B90CFA" w:rsidP="001C3390">
                            <w:pPr>
                              <w:jc w:val="center"/>
                              <w:rPr>
                                <w:sz w:val="20"/>
                                <w:szCs w:val="20"/>
                              </w:rPr>
                            </w:pPr>
                          </w:p>
                          <w:p w:rsidR="00B90CFA" w:rsidRPr="000936A0" w:rsidRDefault="00B90CFA" w:rsidP="001C3390">
                            <w:pPr>
                              <w:jc w:val="center"/>
                              <w:rPr>
                                <w:sz w:val="20"/>
                                <w:szCs w:val="20"/>
                              </w:rPr>
                            </w:pPr>
                            <w:r w:rsidRPr="000936A0">
                              <w:rPr>
                                <w:sz w:val="20"/>
                                <w:szCs w:val="20"/>
                              </w:rPr>
                              <w:t>Review Proposal</w:t>
                            </w:r>
                          </w:p>
                        </w:txbxContent>
                      </v:textbox>
                    </v:shape>
                  </w:pict>
                </mc:Fallback>
              </mc:AlternateContent>
            </w:r>
            <w:r w:rsidRPr="003C5CCE">
              <w:rPr>
                <w:noProof/>
                <w:lang w:val="en-IE" w:eastAsia="en-IE"/>
              </w:rPr>
              <mc:AlternateContent>
                <mc:Choice Requires="wps">
                  <w:drawing>
                    <wp:anchor distT="0" distB="0" distL="114300" distR="114300" simplePos="0" relativeHeight="251640832" behindDoc="0" locked="0" layoutInCell="1" allowOverlap="1" wp14:anchorId="6D24FA7E" wp14:editId="3EAAA37E">
                      <wp:simplePos x="0" y="0"/>
                      <wp:positionH relativeFrom="column">
                        <wp:posOffset>283845</wp:posOffset>
                      </wp:positionH>
                      <wp:positionV relativeFrom="paragraph">
                        <wp:posOffset>4573270</wp:posOffset>
                      </wp:positionV>
                      <wp:extent cx="1143000" cy="685800"/>
                      <wp:effectExtent l="17145" t="10795" r="20955" b="17780"/>
                      <wp:wrapNone/>
                      <wp:docPr id="333" name="Stroomdiagram: Beslissing 3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685800"/>
                              </a:xfrm>
                              <a:prstGeom prst="flowChartDecision">
                                <a:avLst/>
                              </a:prstGeom>
                              <a:solidFill>
                                <a:srgbClr val="FFFFFF"/>
                              </a:solidFill>
                              <a:ln w="9525">
                                <a:solidFill>
                                  <a:srgbClr val="000000"/>
                                </a:solidFill>
                                <a:miter lim="800000"/>
                                <a:headEnd/>
                                <a:tailEnd/>
                              </a:ln>
                            </wps:spPr>
                            <wps:txbx>
                              <w:txbxContent>
                                <w:p w:rsidR="00B90CFA" w:rsidRPr="0074209E" w:rsidRDefault="00B90CFA" w:rsidP="001C3390">
                                  <w:pPr>
                                    <w:jc w:val="center"/>
                                    <w:rPr>
                                      <w:sz w:val="20"/>
                                      <w:szCs w:val="20"/>
                                    </w:rPr>
                                  </w:pPr>
                                  <w:r w:rsidRPr="0074209E">
                                    <w:rPr>
                                      <w:sz w:val="20"/>
                                      <w:szCs w:val="20"/>
                                    </w:rPr>
                                    <w:t>Proposal</w:t>
                                  </w:r>
                                </w:p>
                                <w:p w:rsidR="00B90CFA" w:rsidRPr="0074209E" w:rsidRDefault="00B90CFA" w:rsidP="001C3390">
                                  <w:pPr>
                                    <w:jc w:val="center"/>
                                    <w:rPr>
                                      <w:sz w:val="20"/>
                                      <w:szCs w:val="20"/>
                                    </w:rPr>
                                  </w:pPr>
                                  <w:r w:rsidRPr="0074209E">
                                    <w:rPr>
                                      <w:sz w:val="20"/>
                                      <w:szCs w:val="20"/>
                                    </w:rPr>
                                    <w:t>Complete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24FA7E" id="Stroomdiagram: Beslissing 333" o:spid="_x0000_s1044" type="#_x0000_t110" style="position:absolute;margin-left:22.35pt;margin-top:360.1pt;width:90pt;height:54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">
                      <v:textbox inset="0,0,0,0">
                        <w:txbxContent>
                          <w:p w:rsidR="00B90CFA" w:rsidRPr="0074209E" w:rsidRDefault="00B90CFA" w:rsidP="001C3390">
                            <w:pPr>
                              <w:jc w:val="center"/>
                              <w:rPr>
                                <w:sz w:val="20"/>
                                <w:szCs w:val="20"/>
                              </w:rPr>
                            </w:pPr>
                            <w:r w:rsidRPr="0074209E">
                              <w:rPr>
                                <w:sz w:val="20"/>
                                <w:szCs w:val="20"/>
                              </w:rPr>
                              <w:t>Proposal</w:t>
                            </w:r>
                          </w:p>
                          <w:p w:rsidR="00B90CFA" w:rsidRPr="0074209E" w:rsidRDefault="00B90CFA" w:rsidP="001C3390">
                            <w:pPr>
                              <w:jc w:val="center"/>
                              <w:rPr>
                                <w:sz w:val="20"/>
                                <w:szCs w:val="20"/>
                              </w:rPr>
                            </w:pPr>
                            <w:r w:rsidRPr="0074209E">
                              <w:rPr>
                                <w:sz w:val="20"/>
                                <w:szCs w:val="20"/>
                              </w:rPr>
                              <w:t>Complete</w:t>
                            </w:r>
                          </w:p>
                        </w:txbxContent>
                      </v:textbox>
                    </v:shape>
                  </w:pict>
                </mc:Fallback>
              </mc:AlternateContent>
            </w:r>
            <w:r w:rsidRPr="003C5CCE">
              <w:rPr>
                <w:noProof/>
                <w:lang w:val="en-IE" w:eastAsia="en-IE"/>
              </w:rPr>
              <mc:AlternateContent>
                <mc:Choice Requires="wps">
                  <w:drawing>
                    <wp:anchor distT="0" distB="0" distL="114300" distR="114300" simplePos="0" relativeHeight="251646976" behindDoc="0" locked="0" layoutInCell="1" allowOverlap="1" wp14:anchorId="334EEC05" wp14:editId="75C14E16">
                      <wp:simplePos x="0" y="0"/>
                      <wp:positionH relativeFrom="column">
                        <wp:posOffset>741045</wp:posOffset>
                      </wp:positionH>
                      <wp:positionV relativeFrom="paragraph">
                        <wp:posOffset>5824855</wp:posOffset>
                      </wp:positionV>
                      <wp:extent cx="344805" cy="351155"/>
                      <wp:effectExtent l="0" t="0" r="0" b="0"/>
                      <wp:wrapNone/>
                      <wp:docPr id="332" name="Tekstvak 3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805" cy="351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90CFA" w:rsidRPr="0074209E" w:rsidRDefault="00B90CFA" w:rsidP="001C3390">
                                  <w:pPr>
                                    <w:rPr>
                                      <w:b/>
                                      <w:bCs/>
                                      <w:sz w:val="44"/>
                                      <w:szCs w:val="44"/>
                                    </w:rPr>
                                  </w:pPr>
                                  <w:r w:rsidRPr="0074209E">
                                    <w:rPr>
                                      <w:b/>
                                      <w:bCs/>
                                      <w:sz w:val="44"/>
                                      <w:szCs w:val="44"/>
                                    </w:rPr>
                                    <w:t>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4EEC05" id="Tekstvak 332" o:spid="_x0000_s1045" type="#_x0000_t202" style="position:absolute;margin-left:58.35pt;margin-top:458.65pt;width:27.15pt;height:27.6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" filled="f" stroked="f">
                      <v:textbox inset="0,0,0,0">
                        <w:txbxContent>
                          <w:p w:rsidR="00B90CFA" w:rsidRPr="0074209E" w:rsidRDefault="00B90CFA" w:rsidP="001C3390">
                            <w:pPr>
                              <w:rPr>
                                <w:b/>
                                <w:bCs/>
                                <w:sz w:val="44"/>
                                <w:szCs w:val="44"/>
                              </w:rPr>
                            </w:pPr>
                            <w:r w:rsidRPr="0074209E">
                              <w:rPr>
                                <w:b/>
                                <w:bCs/>
                                <w:sz w:val="44"/>
                                <w:szCs w:val="44"/>
                              </w:rPr>
                              <w:t>A</w:t>
                            </w:r>
                          </w:p>
                        </w:txbxContent>
                      </v:textbox>
                    </v:shape>
                  </w:pict>
                </mc:Fallback>
              </mc:AlternateContent>
            </w:r>
            <w:r w:rsidRPr="003C5CCE">
              <w:rPr>
                <w:noProof/>
                <w:lang w:val="en-IE" w:eastAsia="en-IE"/>
              </w:rPr>
              <mc:AlternateContent>
                <mc:Choice Requires="wps">
                  <w:drawing>
                    <wp:anchor distT="0" distB="0" distL="114300" distR="114300" simplePos="0" relativeHeight="251643904" behindDoc="0" locked="0" layoutInCell="1" allowOverlap="1" wp14:anchorId="13DD8CC5" wp14:editId="356E0EE6">
                      <wp:simplePos x="0" y="0"/>
                      <wp:positionH relativeFrom="column">
                        <wp:posOffset>512445</wp:posOffset>
                      </wp:positionH>
                      <wp:positionV relativeFrom="paragraph">
                        <wp:posOffset>5716270</wp:posOffset>
                      </wp:positionV>
                      <wp:extent cx="676275" cy="565785"/>
                      <wp:effectExtent l="7620" t="10795" r="11430" b="13970"/>
                      <wp:wrapNone/>
                      <wp:docPr id="331" name="Ovaal 3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6275" cy="565785"/>
                              </a:xfrm>
                              <a:prstGeom prst="ellipse">
                                <a:avLst/>
                              </a:prstGeom>
                              <a:solidFill>
                                <a:srgbClr val="FFFFFF"/>
                              </a:solidFill>
                              <a:ln w="9525">
                                <a:solidFill>
                                  <a:srgbClr val="000000"/>
                                </a:solidFill>
                                <a:round/>
                                <a:headEnd/>
                                <a:tailEnd/>
                              </a:ln>
                            </wps:spPr>
                            <wps:txbx>
                              <w:txbxContent>
                                <w:p w:rsidR="00B90CFA" w:rsidRPr="00BA22A7" w:rsidRDefault="00B90CFA" w:rsidP="001C3390">
                                  <w:pPr>
                                    <w:rPr>
                                      <w:sz w:val="36"/>
                                      <w:szCs w:val="36"/>
                                    </w:rPr>
                                  </w:pPr>
                                  <w:r>
                                    <w:rPr>
                                      <w:sz w:val="36"/>
                                      <w:szCs w:val="36"/>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3DD8CC5" id="Ovaal 331" o:spid="_x0000_s1046" style="position:absolute;margin-left:40.35pt;margin-top:450.1pt;width:53.25pt;height:44.5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">
                      <v:textbox>
                        <w:txbxContent>
                          <w:p w:rsidR="00B90CFA" w:rsidRPr="00BA22A7" w:rsidRDefault="00B90CFA" w:rsidP="001C3390">
                            <w:pPr>
                              <w:rPr>
                                <w:sz w:val="36"/>
                                <w:szCs w:val="36"/>
                              </w:rPr>
                            </w:pPr>
                            <w:r>
                              <w:rPr>
                                <w:sz w:val="36"/>
                                <w:szCs w:val="36"/>
                              </w:rPr>
                              <w:t xml:space="preserve"> </w:t>
                            </w:r>
                          </w:p>
                        </w:txbxContent>
                      </v:textbox>
                    </v:oval>
                  </w:pict>
                </mc:Fallback>
              </mc:AlternateContent>
            </w:r>
          </w:p>
        </w:tc>
      </w:tr>
    </w:tbl>
    <w:p w:rsidR="001C3390" w:rsidRPr="003C5CCE" w:rsidRDefault="001C3390" w:rsidP="001C3390">
      <w:pPr>
        <w:rPr>
          <w:lang w:val="en-AU"/>
        </w:rPr>
      </w:pPr>
    </w:p>
    <w:p w:rsidR="001C3390" w:rsidRDefault="001C3390" w:rsidP="001C3390">
      <w:pPr>
        <w:pStyle w:val="Figure"/>
      </w:pPr>
      <w:bookmarkStart w:id="158" w:name="_Toc367873256"/>
      <w:bookmarkStart w:id="159" w:name="_Toc433791308"/>
      <w:r w:rsidRPr="00C24864">
        <w:t>Processing of Proposals</w:t>
      </w:r>
      <w:bookmarkEnd w:id="158"/>
      <w:bookmarkEnd w:id="159"/>
    </w:p>
    <w:p w:rsidR="00911523" w:rsidRDefault="00911523" w:rsidP="00911523"/>
    <w:p w:rsidR="00911523" w:rsidRDefault="00911523" w:rsidP="00911523"/>
    <w:p w:rsidR="00911523" w:rsidRDefault="00911523" w:rsidP="00911523"/>
    <w:p w:rsidR="00911523" w:rsidRDefault="00911523" w:rsidP="00911523"/>
    <w:p w:rsidR="00911523" w:rsidRDefault="00911523" w:rsidP="00911523"/>
    <w:p w:rsidR="00911523" w:rsidRDefault="00911523" w:rsidP="00911523"/>
    <w:p w:rsidR="00911523" w:rsidRPr="00911523" w:rsidRDefault="00911523" w:rsidP="00911523"/>
    <w:p w:rsidR="00BC2898" w:rsidRPr="006B795C" w:rsidRDefault="00BC2898" w:rsidP="00BF78FE">
      <w:pPr>
        <w:pStyle w:val="Heading1"/>
      </w:pPr>
      <w:bookmarkStart w:id="160" w:name="_Toc216674854"/>
      <w:bookmarkStart w:id="161" w:name="_Toc367953609"/>
      <w:bookmarkStart w:id="162" w:name="_Toc433800392"/>
      <w:r>
        <w:lastRenderedPageBreak/>
        <w:t>G</w:t>
      </w:r>
      <w:r w:rsidR="00D41401">
        <w:t>lossary</w:t>
      </w:r>
      <w:r>
        <w:t xml:space="preserve"> / </w:t>
      </w:r>
      <w:r w:rsidRPr="006B795C">
        <w:t>D</w:t>
      </w:r>
      <w:r w:rsidR="00D41401">
        <w:t>efinitions</w:t>
      </w:r>
      <w:r w:rsidRPr="006B795C">
        <w:t xml:space="preserve"> / A</w:t>
      </w:r>
      <w:r w:rsidR="00D41401">
        <w:t>cronyms</w:t>
      </w:r>
      <w:bookmarkEnd w:id="160"/>
      <w:bookmarkEnd w:id="161"/>
      <w:bookmarkEnd w:id="162"/>
    </w:p>
    <w:p w:rsidR="00BC2898" w:rsidRDefault="00BC2898" w:rsidP="00EF1138">
      <w:pPr>
        <w:pStyle w:val="BodyText"/>
        <w:rPr>
          <w:lang w:eastAsia="de-DE"/>
        </w:rPr>
      </w:pPr>
      <w:r>
        <w:rPr>
          <w:lang w:eastAsia="de-DE"/>
        </w:rPr>
        <w:t>Definitions and acronyms shall be in accordance with IHO S-100 and S-99 where appropriate.  IALA-specific definitions and acronyms are as below.</w:t>
      </w:r>
    </w:p>
    <w:p w:rsidR="00BC2898" w:rsidRPr="004C406F" w:rsidRDefault="00BC2898" w:rsidP="00B83466">
      <w:pPr>
        <w:pStyle w:val="Heading2"/>
      </w:pPr>
      <w:bookmarkStart w:id="163" w:name="_Toc216674855"/>
      <w:bookmarkStart w:id="164" w:name="_Toc367953610"/>
      <w:bookmarkStart w:id="165" w:name="_Toc433800393"/>
      <w:r>
        <w:t>Glossary / Definitions</w:t>
      </w:r>
      <w:bookmarkEnd w:id="163"/>
      <w:bookmarkEnd w:id="164"/>
      <w:bookmarkEnd w:id="165"/>
    </w:p>
    <w:p w:rsidR="00BC2898" w:rsidRDefault="00611E1B" w:rsidP="00A87D0A">
      <w:pPr>
        <w:pStyle w:val="Bullet2"/>
        <w:numPr>
          <w:ilvl w:val="0"/>
          <w:numId w:val="0"/>
        </w:numPr>
      </w:pPr>
      <w:r>
        <w:t>Field: A specific area within the IALA Domain</w:t>
      </w:r>
      <w:r w:rsidR="00BC2898" w:rsidRPr="004E020A">
        <w:t>.</w:t>
      </w:r>
    </w:p>
    <w:p w:rsidR="00BC2898" w:rsidRPr="00240B4C" w:rsidRDefault="00BC2898" w:rsidP="00B83466">
      <w:pPr>
        <w:pStyle w:val="Heading2"/>
      </w:pPr>
      <w:bookmarkStart w:id="166" w:name="_Toc216674856"/>
      <w:bookmarkStart w:id="167" w:name="_Toc367953611"/>
      <w:bookmarkStart w:id="168" w:name="_Toc433800394"/>
      <w:r w:rsidRPr="00240B4C">
        <w:t>Acronyms</w:t>
      </w:r>
      <w:bookmarkEnd w:id="166"/>
      <w:bookmarkEnd w:id="167"/>
      <w:bookmarkEnd w:id="168"/>
    </w:p>
    <w:p w:rsidR="00BC2898" w:rsidRDefault="00BC2898" w:rsidP="00240B4C">
      <w:pPr>
        <w:tabs>
          <w:tab w:val="left" w:pos="1701"/>
        </w:tabs>
        <w:ind w:left="1701" w:hanging="1701"/>
      </w:pPr>
      <w:r>
        <w:t>AtoN</w:t>
      </w:r>
      <w:r>
        <w:tab/>
      </w:r>
      <w:r w:rsidRPr="00B0211F">
        <w:t>Aid</w:t>
      </w:r>
      <w:r>
        <w:t>(</w:t>
      </w:r>
      <w:r w:rsidRPr="00B0211F">
        <w:t>s</w:t>
      </w:r>
      <w:r>
        <w:t>)</w:t>
      </w:r>
      <w:r w:rsidRPr="00B0211F">
        <w:t xml:space="preserve"> to Navigation</w:t>
      </w:r>
    </w:p>
    <w:p w:rsidR="00BC2898" w:rsidRDefault="00BC2898" w:rsidP="00240B4C">
      <w:pPr>
        <w:tabs>
          <w:tab w:val="left" w:pos="1701"/>
        </w:tabs>
        <w:ind w:left="1701" w:hanging="1701"/>
      </w:pPr>
      <w:r>
        <w:t>CMDS</w:t>
      </w:r>
      <w:r>
        <w:tab/>
      </w:r>
      <w:r w:rsidRPr="007076CB">
        <w:t>Common Maritime Data Structure</w:t>
      </w:r>
    </w:p>
    <w:p w:rsidR="00BC2898" w:rsidRDefault="00BC2898" w:rsidP="00240B4C">
      <w:pPr>
        <w:tabs>
          <w:tab w:val="left" w:pos="1701"/>
        </w:tabs>
        <w:ind w:left="1701" w:hanging="1701"/>
      </w:pPr>
      <w:r>
        <w:t>ENC</w:t>
      </w:r>
      <w:r>
        <w:tab/>
        <w:t>Electronic Nautical Chart</w:t>
      </w:r>
    </w:p>
    <w:p w:rsidR="00BC2898" w:rsidRDefault="00BC2898" w:rsidP="00240B4C">
      <w:pPr>
        <w:tabs>
          <w:tab w:val="left" w:pos="1701"/>
        </w:tabs>
        <w:ind w:left="1701" w:hanging="1701"/>
      </w:pPr>
      <w:r>
        <w:t>HDM</w:t>
      </w:r>
      <w:r>
        <w:tab/>
        <w:t>Harmonised Data Model</w:t>
      </w:r>
    </w:p>
    <w:p w:rsidR="00BC2898" w:rsidRDefault="00BC2898" w:rsidP="00240B4C">
      <w:pPr>
        <w:tabs>
          <w:tab w:val="left" w:pos="1701"/>
        </w:tabs>
        <w:ind w:left="1701" w:hanging="1701"/>
      </w:pPr>
      <w:r>
        <w:t>HGDM</w:t>
      </w:r>
      <w:r>
        <w:tab/>
      </w:r>
      <w:r w:rsidRPr="007076CB">
        <w:t>IMO</w:t>
      </w:r>
      <w:r>
        <w:t>/IHO Harmonization</w:t>
      </w:r>
      <w:r w:rsidRPr="007076CB">
        <w:t xml:space="preserve"> Group on Data Modelling</w:t>
      </w:r>
    </w:p>
    <w:p w:rsidR="00BC2898" w:rsidRDefault="00BC2898" w:rsidP="00240B4C">
      <w:pPr>
        <w:tabs>
          <w:tab w:val="left" w:pos="1701"/>
        </w:tabs>
        <w:ind w:left="1701" w:hanging="1701"/>
      </w:pPr>
      <w:r>
        <w:t>IALA</w:t>
      </w:r>
      <w:r>
        <w:tab/>
        <w:t>International Association of Marine Aids to Navigation and Lighthouse Authorities</w:t>
      </w:r>
    </w:p>
    <w:p w:rsidR="00BC2898" w:rsidRDefault="00BC2898" w:rsidP="00240B4C">
      <w:pPr>
        <w:tabs>
          <w:tab w:val="left" w:pos="1701"/>
        </w:tabs>
        <w:ind w:left="1701" w:hanging="1701"/>
      </w:pPr>
      <w:r>
        <w:t>IHO</w:t>
      </w:r>
      <w:r>
        <w:tab/>
        <w:t xml:space="preserve">International Hydrographic </w:t>
      </w:r>
      <w:r w:rsidR="00B90CFA">
        <w:t>Organisation</w:t>
      </w:r>
    </w:p>
    <w:p w:rsidR="00BC2898" w:rsidRDefault="00BC2898" w:rsidP="00240B4C">
      <w:pPr>
        <w:tabs>
          <w:tab w:val="left" w:pos="1701"/>
        </w:tabs>
        <w:ind w:left="1701" w:hanging="1701"/>
      </w:pPr>
      <w:r>
        <w:t>IMO</w:t>
      </w:r>
      <w:r>
        <w:tab/>
        <w:t xml:space="preserve">International Maritime </w:t>
      </w:r>
      <w:r w:rsidR="00B90CFA">
        <w:t>Organisation</w:t>
      </w:r>
    </w:p>
    <w:p w:rsidR="00BC2898" w:rsidRDefault="00BC2898" w:rsidP="00240B4C">
      <w:pPr>
        <w:tabs>
          <w:tab w:val="left" w:pos="1701"/>
        </w:tabs>
        <w:ind w:left="1701" w:hanging="1701"/>
      </w:pPr>
      <w:r>
        <w:t>ISO</w:t>
      </w:r>
      <w:r>
        <w:tab/>
        <w:t xml:space="preserve">International Standards </w:t>
      </w:r>
      <w:r w:rsidR="00B90CFA">
        <w:t>Organisation</w:t>
      </w:r>
    </w:p>
    <w:p w:rsidR="00BC2898" w:rsidRDefault="00BC2898" w:rsidP="00240B4C">
      <w:pPr>
        <w:tabs>
          <w:tab w:val="left" w:pos="1701"/>
        </w:tabs>
        <w:ind w:left="1701" w:hanging="1701"/>
      </w:pPr>
      <w:r>
        <w:t>IWRAP</w:t>
      </w:r>
      <w:r>
        <w:tab/>
        <w:t>IALA Waterways Risk Assessment Program</w:t>
      </w:r>
    </w:p>
    <w:p w:rsidR="00BC2898" w:rsidRDefault="00BC2898" w:rsidP="00240B4C">
      <w:pPr>
        <w:tabs>
          <w:tab w:val="left" w:pos="1701"/>
        </w:tabs>
        <w:ind w:left="1701" w:hanging="1701"/>
      </w:pPr>
      <w:r>
        <w:t>MoU</w:t>
      </w:r>
      <w:r>
        <w:tab/>
        <w:t>Memorandum of Understanding</w:t>
      </w:r>
    </w:p>
    <w:p w:rsidR="00BC2898" w:rsidRDefault="00BC2898" w:rsidP="00240B4C">
      <w:pPr>
        <w:tabs>
          <w:tab w:val="left" w:pos="1701"/>
        </w:tabs>
        <w:ind w:left="1701" w:hanging="1701"/>
      </w:pPr>
      <w:r>
        <w:t>NAV</w:t>
      </w:r>
      <w:r>
        <w:tab/>
        <w:t>IMO Sub-Committee on Safety of Navigation</w:t>
      </w:r>
    </w:p>
    <w:p w:rsidR="00BC2898" w:rsidRDefault="00BC2898" w:rsidP="00240B4C">
      <w:pPr>
        <w:tabs>
          <w:tab w:val="left" w:pos="1701"/>
        </w:tabs>
        <w:ind w:left="1701" w:hanging="1701"/>
        <w:rPr>
          <w:rFonts w:cs="Arial"/>
        </w:rPr>
      </w:pPr>
      <w:r>
        <w:t>TSMAD</w:t>
      </w:r>
      <w:r>
        <w:tab/>
      </w:r>
      <w:r w:rsidRPr="008378C9">
        <w:t>T</w:t>
      </w:r>
      <w:r w:rsidRPr="008378C9">
        <w:rPr>
          <w:rFonts w:cs="Arial"/>
        </w:rPr>
        <w:t>ransfer Standard Maintenance and Applications Development working group</w:t>
      </w:r>
    </w:p>
    <w:p w:rsidR="00BC2898" w:rsidRDefault="00BC2898" w:rsidP="00240B4C">
      <w:pPr>
        <w:tabs>
          <w:tab w:val="left" w:pos="1701"/>
        </w:tabs>
        <w:ind w:left="1701" w:hanging="1701"/>
        <w:rPr>
          <w:rFonts w:cs="Arial"/>
        </w:rPr>
      </w:pPr>
      <w:r>
        <w:rPr>
          <w:rFonts w:cs="Arial"/>
        </w:rPr>
        <w:t>SN Circ.</w:t>
      </w:r>
      <w:r>
        <w:rPr>
          <w:rFonts w:cs="Arial"/>
        </w:rPr>
        <w:tab/>
        <w:t>Safety of Navigation Circular (IMO)</w:t>
      </w:r>
    </w:p>
    <w:p w:rsidR="00BC2898" w:rsidRDefault="00BC2898" w:rsidP="00240B4C">
      <w:pPr>
        <w:tabs>
          <w:tab w:val="left" w:pos="1701"/>
        </w:tabs>
        <w:ind w:left="1701" w:hanging="1701"/>
        <w:rPr>
          <w:rFonts w:cs="Arial"/>
        </w:rPr>
      </w:pPr>
      <w:r>
        <w:rPr>
          <w:rFonts w:cs="Arial"/>
        </w:rPr>
        <w:t>S-99</w:t>
      </w:r>
      <w:r>
        <w:rPr>
          <w:rFonts w:cs="Arial"/>
        </w:rPr>
        <w:tab/>
      </w:r>
      <w:r w:rsidRPr="00302613">
        <w:t>Operational procedures for the organisation and management of the S-100 Geospatial Information Registry, January 2011</w:t>
      </w:r>
    </w:p>
    <w:p w:rsidR="00BC2898" w:rsidRDefault="00BC2898" w:rsidP="00240B4C">
      <w:pPr>
        <w:tabs>
          <w:tab w:val="left" w:pos="1701"/>
        </w:tabs>
        <w:ind w:left="1701" w:hanging="1701"/>
      </w:pPr>
      <w:r>
        <w:rPr>
          <w:rFonts w:cs="Arial"/>
        </w:rPr>
        <w:t>S-100</w:t>
      </w:r>
      <w:r>
        <w:rPr>
          <w:rFonts w:cs="Arial"/>
        </w:rPr>
        <w:tab/>
      </w:r>
      <w:r w:rsidRPr="00302613">
        <w:t>Universal Hydrographic Data Mode</w:t>
      </w:r>
      <w:r>
        <w:t>l</w:t>
      </w:r>
    </w:p>
    <w:p w:rsidR="00BC2898" w:rsidRDefault="00BC2898" w:rsidP="00240B4C">
      <w:pPr>
        <w:tabs>
          <w:tab w:val="left" w:pos="1701"/>
        </w:tabs>
        <w:ind w:left="1701" w:hanging="1701"/>
      </w:pPr>
      <w:r>
        <w:t>VTS</w:t>
      </w:r>
      <w:r>
        <w:tab/>
        <w:t>Vessel Traffic Services</w:t>
      </w:r>
    </w:p>
    <w:p w:rsidR="00BC2898" w:rsidRPr="00F137EA" w:rsidRDefault="00BC2898" w:rsidP="00241649">
      <w:pPr>
        <w:tabs>
          <w:tab w:val="left" w:pos="1701"/>
        </w:tabs>
        <w:ind w:left="1701" w:hanging="1701"/>
      </w:pPr>
      <w:r>
        <w:t>WWRN</w:t>
      </w:r>
      <w:r>
        <w:tab/>
        <w:t>World-Wide Radio</w:t>
      </w:r>
      <w:r w:rsidR="00752705">
        <w:t xml:space="preserve"> </w:t>
      </w:r>
      <w:r>
        <w:t>Navigation</w:t>
      </w:r>
    </w:p>
    <w:p w:rsidR="00BC2898" w:rsidRDefault="00BC2898" w:rsidP="00BF78FE">
      <w:pPr>
        <w:pStyle w:val="Heading1"/>
      </w:pPr>
      <w:bookmarkStart w:id="169" w:name="_Toc216674857"/>
      <w:bookmarkStart w:id="170" w:name="_Toc367953612"/>
      <w:bookmarkStart w:id="171" w:name="_Toc433800395"/>
      <w:r>
        <w:t>R</w:t>
      </w:r>
      <w:r w:rsidR="00D41401">
        <w:t>eferences</w:t>
      </w:r>
      <w:bookmarkEnd w:id="169"/>
      <w:bookmarkEnd w:id="170"/>
      <w:bookmarkEnd w:id="171"/>
    </w:p>
    <w:p w:rsidR="00BC2898" w:rsidRDefault="00BC2898" w:rsidP="004F026F">
      <w:pPr>
        <w:pStyle w:val="References"/>
      </w:pPr>
      <w:r>
        <w:t xml:space="preserve">IHO </w:t>
      </w:r>
      <w:r w:rsidRPr="00302613">
        <w:t>S-99 Operational procedures for the organisation and management of the S-100 Geospatial Information Registry, January 2011.</w:t>
      </w:r>
    </w:p>
    <w:p w:rsidR="00BC2898" w:rsidRDefault="00BC2898" w:rsidP="00D8462C">
      <w:pPr>
        <w:pStyle w:val="References"/>
      </w:pPr>
      <w:r>
        <w:t xml:space="preserve">IHO </w:t>
      </w:r>
      <w:r w:rsidRPr="00302613">
        <w:t>S-100</w:t>
      </w:r>
      <w:r>
        <w:t xml:space="preserve"> </w:t>
      </w:r>
      <w:r w:rsidRPr="00302613">
        <w:t>Universal Hydrographic Data Model, January 2010.</w:t>
      </w:r>
    </w:p>
    <w:p w:rsidR="00BC2898" w:rsidRDefault="00BC2898" w:rsidP="00217016">
      <w:pPr>
        <w:pStyle w:val="References"/>
      </w:pPr>
      <w:r>
        <w:t>ISO 19115 Geographic Information – Metadata, 2003.</w:t>
      </w:r>
    </w:p>
    <w:p w:rsidR="005242F2" w:rsidRPr="00217016" w:rsidRDefault="005242F2" w:rsidP="00217016">
      <w:pPr>
        <w:pStyle w:val="References"/>
      </w:pPr>
      <w:r>
        <w:t xml:space="preserve">IALA Guideline </w:t>
      </w:r>
      <w:r w:rsidR="00A17E92">
        <w:rPr>
          <w:i/>
        </w:rPr>
        <w:t>o</w:t>
      </w:r>
      <w:r>
        <w:rPr>
          <w:i/>
        </w:rPr>
        <w:t>n Producing an IALA S-100 Product Specification.</w:t>
      </w:r>
    </w:p>
    <w:p w:rsidR="00BC2898" w:rsidRDefault="00BC2898" w:rsidP="00A87D0A"/>
    <w:sectPr w:rsidR="00BC2898" w:rsidSect="009E559D">
      <w:headerReference w:type="default" r:id="rId16"/>
      <w:footerReference w:type="default" r:id="rId17"/>
      <w:headerReference w:type="first" r:id="rId18"/>
      <w:pgSz w:w="11906" w:h="16838" w:code="9"/>
      <w:pgMar w:top="1134" w:right="1134" w:bottom="1134"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57D1" w:rsidRDefault="002757D1" w:rsidP="009E1230">
      <w:r>
        <w:separator/>
      </w:r>
    </w:p>
  </w:endnote>
  <w:endnote w:type="continuationSeparator" w:id="0">
    <w:p w:rsidR="002757D1" w:rsidRDefault="002757D1"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
    <w:altName w:val="MS Mincho"/>
    <w:panose1 w:val="00000000000000000000"/>
    <w:charset w:val="80"/>
    <w:family w:val="auto"/>
    <w:notTrueType/>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
    <w:panose1 w:val="00000000000000000000"/>
    <w:charset w:val="80"/>
    <w:family w:val="auto"/>
    <w:notTrueType/>
    <w:pitch w:val="variable"/>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0CFA" w:rsidRPr="008136BC" w:rsidRDefault="00B90CFA"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F244BF">
      <w:rPr>
        <w:noProof/>
        <w:lang w:val="en-US"/>
      </w:rPr>
      <w:t>12</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F244BF">
      <w:rPr>
        <w:noProof/>
        <w:lang w:val="en-US"/>
      </w:rPr>
      <w:t>15</w:t>
    </w:r>
    <w:r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57D1" w:rsidRDefault="002757D1" w:rsidP="009E1230">
      <w:r>
        <w:separator/>
      </w:r>
    </w:p>
  </w:footnote>
  <w:footnote w:type="continuationSeparator" w:id="0">
    <w:p w:rsidR="002757D1" w:rsidRDefault="002757D1" w:rsidP="009E12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0CFA" w:rsidRPr="006B795C" w:rsidRDefault="00B90CFA" w:rsidP="008136BC">
    <w:pPr>
      <w:jc w:val="center"/>
      <w:rPr>
        <w:rFonts w:cs="Arial"/>
        <w:sz w:val="20"/>
      </w:rPr>
    </w:pPr>
    <w:r w:rsidRPr="006B795C">
      <w:rPr>
        <w:rFonts w:cs="Arial"/>
        <w:sz w:val="20"/>
      </w:rPr>
      <w:t xml:space="preserve">Guideline </w:t>
    </w:r>
    <w:r>
      <w:rPr>
        <w:rFonts w:cs="Arial"/>
        <w:sz w:val="20"/>
      </w:rPr>
      <w:t>1087</w:t>
    </w:r>
    <w:r w:rsidRPr="006B795C">
      <w:rPr>
        <w:rFonts w:cs="Arial"/>
        <w:sz w:val="20"/>
      </w:rPr>
      <w:t xml:space="preserve"> –</w:t>
    </w:r>
    <w:r w:rsidRPr="000F445D">
      <w:rPr>
        <w:rFonts w:cs="Arial"/>
      </w:rPr>
      <w:t xml:space="preserve"> </w:t>
    </w:r>
    <w:r w:rsidRPr="006B795C">
      <w:t>Procedures for the Management of t</w:t>
    </w:r>
    <w:r>
      <w:t>he IALA Domains under the IHO</w:t>
    </w:r>
    <w:r w:rsidRPr="006B795C">
      <w:t xml:space="preserve"> Registry</w:t>
    </w:r>
  </w:p>
  <w:p w:rsidR="00B90CFA" w:rsidRDefault="00B90CFA" w:rsidP="006B795C">
    <w:pPr>
      <w:pBdr>
        <w:bottom w:val="single" w:sz="4" w:space="1" w:color="auto"/>
      </w:pBdr>
      <w:jc w:val="center"/>
      <w:rPr>
        <w:sz w:val="20"/>
      </w:rPr>
    </w:pPr>
    <w:r>
      <w:rPr>
        <w:rFonts w:cs="Arial"/>
        <w:sz w:val="20"/>
      </w:rPr>
      <w:t>October</w:t>
    </w:r>
    <w:r w:rsidRPr="009D24FF">
      <w:rPr>
        <w:rFonts w:cs="Arial"/>
        <w:sz w:val="20"/>
      </w:rPr>
      <w:t xml:space="preserve"> 201</w:t>
    </w:r>
    <w:r>
      <w:rPr>
        <w:rFonts w:cs="Arial"/>
        <w:sz w:val="20"/>
      </w:rPr>
      <w:t>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4BC5" w:rsidRDefault="00F244BF" w:rsidP="000334FA">
    <w:pPr>
      <w:pStyle w:val="Header"/>
      <w:jc w:val="right"/>
    </w:pPr>
    <w:r>
      <w:t>ENAV18-9.7</w:t>
    </w:r>
  </w:p>
  <w:p w:rsidR="00B90CFA" w:rsidRDefault="00D34BC5" w:rsidP="000334FA">
    <w:pPr>
      <w:pStyle w:val="Header"/>
      <w:jc w:val="right"/>
    </w:pPr>
    <w:r>
      <w:t xml:space="preserve">Formerly </w:t>
    </w:r>
    <w:r w:rsidR="00B90CFA">
      <w:t>ENAV17-14.1.2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B5C2497C"/>
    <w:lvl w:ilvl="0">
      <w:start w:val="1"/>
      <w:numFmt w:val="decimal"/>
      <w:pStyle w:val="ListNumber"/>
      <w:lvlText w:val="%1."/>
      <w:lvlJc w:val="left"/>
      <w:pPr>
        <w:tabs>
          <w:tab w:val="num" w:pos="643"/>
        </w:tabs>
        <w:ind w:left="643" w:hanging="360"/>
      </w:pPr>
      <w:rPr>
        <w:rFonts w:cs="Times New Roman"/>
      </w:rPr>
    </w:lvl>
  </w:abstractNum>
  <w:abstractNum w:abstractNumId="1">
    <w:nsid w:val="FFFFFF89"/>
    <w:multiLevelType w:val="singleLevel"/>
    <w:tmpl w:val="2DCE8CC6"/>
    <w:lvl w:ilvl="0">
      <w:start w:val="1"/>
      <w:numFmt w:val="bullet"/>
      <w:pStyle w:val="ListNumber2"/>
      <w:lvlText w:val=""/>
      <w:lvlJc w:val="left"/>
      <w:pPr>
        <w:tabs>
          <w:tab w:val="num" w:pos="360"/>
        </w:tabs>
        <w:ind w:left="360" w:hanging="360"/>
      </w:pPr>
      <w:rPr>
        <w:rFonts w:ascii="Symbol" w:hAnsi="Symbol" w:hint="default"/>
      </w:rPr>
    </w:lvl>
  </w:abstractNum>
  <w:abstractNum w:abstractNumId="2">
    <w:nsid w:val="19C37E91"/>
    <w:multiLevelType w:val="multilevel"/>
    <w:tmpl w:val="722207F2"/>
    <w:lvl w:ilvl="0">
      <w:start w:val="1"/>
      <w:numFmt w:val="decimal"/>
      <w:pStyle w:val="Heading1"/>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rPr>
    </w:lvl>
    <w:lvl w:ilvl="2">
      <w:start w:val="1"/>
      <w:numFmt w:val="decimal"/>
      <w:pStyle w:val="Heading3"/>
      <w:lvlText w:val="%1.%2.%3"/>
      <w:lvlJc w:val="left"/>
      <w:pPr>
        <w:tabs>
          <w:tab w:val="num" w:pos="720"/>
        </w:tabs>
        <w:ind w:left="720" w:hanging="720"/>
      </w:pPr>
      <w:rPr>
        <w:rFonts w:cs="Times New Roman"/>
      </w:rPr>
    </w:lvl>
    <w:lvl w:ilvl="3">
      <w:start w:val="1"/>
      <w:numFmt w:val="decimal"/>
      <w:pStyle w:val="Heading4"/>
      <w:lvlText w:val="%1.%2.%3.%4"/>
      <w:lvlJc w:val="left"/>
      <w:pPr>
        <w:tabs>
          <w:tab w:val="num" w:pos="864"/>
        </w:tabs>
        <w:ind w:left="864" w:hanging="864"/>
      </w:pPr>
      <w:rPr>
        <w:rFonts w:cs="Times New Roman"/>
      </w:rPr>
    </w:lvl>
    <w:lvl w:ilvl="4">
      <w:start w:val="1"/>
      <w:numFmt w:val="decimal"/>
      <w:pStyle w:val="Heading5"/>
      <w:lvlText w:val="%1.%2.%3.%4.%5"/>
      <w:lvlJc w:val="left"/>
      <w:pPr>
        <w:tabs>
          <w:tab w:val="num" w:pos="1008"/>
        </w:tabs>
        <w:ind w:left="1008" w:hanging="1008"/>
      </w:pPr>
      <w:rPr>
        <w:rFonts w:cs="Times New Roman"/>
      </w:rPr>
    </w:lvl>
    <w:lvl w:ilvl="5">
      <w:start w:val="1"/>
      <w:numFmt w:val="decimal"/>
      <w:pStyle w:val="Heading6"/>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start w:val="1"/>
      <w:numFmt w:val="decimal"/>
      <w:pStyle w:val="Heading9"/>
      <w:lvlText w:val="%1.%2.%3.%4.%5.%6.%7.%8.%9"/>
      <w:lvlJc w:val="left"/>
      <w:pPr>
        <w:tabs>
          <w:tab w:val="num" w:pos="1584"/>
        </w:tabs>
        <w:ind w:left="1584" w:hanging="1584"/>
      </w:pPr>
      <w:rPr>
        <w:rFonts w:cs="Times New Roman"/>
      </w:rPr>
    </w:lvl>
  </w:abstractNum>
  <w:abstractNum w:abstractNumId="3">
    <w:nsid w:val="1E7E01D9"/>
    <w:multiLevelType w:val="multilevel"/>
    <w:tmpl w:val="0CB4D212"/>
    <w:lvl w:ilvl="0">
      <w:start w:val="1"/>
      <w:numFmt w:val="decimal"/>
      <w:pStyle w:val="References"/>
      <w:lvlText w:val="[%1]"/>
      <w:lvlJc w:val="left"/>
      <w:pPr>
        <w:tabs>
          <w:tab w:val="num" w:pos="567"/>
        </w:tabs>
        <w:ind w:left="567" w:hanging="567"/>
      </w:pPr>
      <w:rPr>
        <w:rFonts w:ascii="Arial" w:hAnsi="Arial" w:cs="Times New Roman" w:hint="default"/>
        <w:b w:val="0"/>
        <w:i w:val="0"/>
        <w:sz w:val="22"/>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4">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5">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cs="Times New Roman" w:hint="default"/>
        <w:b/>
        <w:i w:val="0"/>
        <w:sz w:val="24"/>
      </w:rPr>
    </w:lvl>
    <w:lvl w:ilvl="1">
      <w:start w:val="1"/>
      <w:numFmt w:val="decimal"/>
      <w:pStyle w:val="AppendixHeading2"/>
      <w:lvlText w:val="%1.%2"/>
      <w:lvlJc w:val="left"/>
      <w:pPr>
        <w:tabs>
          <w:tab w:val="num" w:pos="851"/>
        </w:tabs>
        <w:ind w:left="851" w:hanging="851"/>
      </w:pPr>
      <w:rPr>
        <w:rFonts w:ascii="Arial" w:hAnsi="Arial" w:cs="Times New Roman" w:hint="default"/>
        <w:b/>
        <w:i w:val="0"/>
        <w:sz w:val="22"/>
      </w:rPr>
    </w:lvl>
    <w:lvl w:ilvl="2">
      <w:start w:val="1"/>
      <w:numFmt w:val="decimal"/>
      <w:pStyle w:val="AppendixHeading3"/>
      <w:lvlText w:val="%1.%2.%3"/>
      <w:lvlJc w:val="left"/>
      <w:pPr>
        <w:tabs>
          <w:tab w:val="num" w:pos="992"/>
        </w:tabs>
        <w:ind w:left="992" w:hanging="992"/>
      </w:pPr>
      <w:rPr>
        <w:rFonts w:ascii="Arial" w:hAnsi="Arial" w:cs="Times New Roman" w:hint="default"/>
        <w:b w:val="0"/>
        <w:i w:val="0"/>
        <w:sz w:val="22"/>
      </w:rPr>
    </w:lvl>
    <w:lvl w:ilvl="3">
      <w:start w:val="1"/>
      <w:numFmt w:val="decimal"/>
      <w:pStyle w:val="AppendixHeading4"/>
      <w:lvlText w:val="%1.%2.%3.%4"/>
      <w:lvlJc w:val="left"/>
      <w:pPr>
        <w:tabs>
          <w:tab w:val="num" w:pos="1134"/>
        </w:tabs>
        <w:ind w:left="1134" w:hanging="1134"/>
      </w:pPr>
      <w:rPr>
        <w:rFonts w:ascii="Arial" w:hAnsi="Arial" w:cs="Times New Roman" w:hint="default"/>
        <w:b w:val="0"/>
        <w:i w:val="0"/>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nsid w:val="39441316"/>
    <w:multiLevelType w:val="hybridMultilevel"/>
    <w:tmpl w:val="BA9A2EE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vanish w:val="0"/>
        <w:color w:val="000000"/>
        <w:spacing w:val="0"/>
        <w:kern w:val="0"/>
        <w:position w:val="0"/>
        <w:u w:val="none"/>
        <w:vertAlign w:val="baseline"/>
      </w:rPr>
    </w:lvl>
    <w:lvl w:ilvl="1" w:tplc="08090019" w:tentative="1">
      <w:start w:val="1"/>
      <w:numFmt w:val="lowerLetter"/>
      <w:lvlText w:val="%2."/>
      <w:lvlJc w:val="left"/>
      <w:pPr>
        <w:ind w:left="8594" w:hanging="360"/>
      </w:pPr>
      <w:rPr>
        <w:rFonts w:cs="Times New Roman"/>
      </w:rPr>
    </w:lvl>
    <w:lvl w:ilvl="2" w:tplc="0809001B" w:tentative="1">
      <w:start w:val="1"/>
      <w:numFmt w:val="lowerRoman"/>
      <w:lvlText w:val="%3."/>
      <w:lvlJc w:val="right"/>
      <w:pPr>
        <w:ind w:left="9314" w:hanging="180"/>
      </w:pPr>
      <w:rPr>
        <w:rFonts w:cs="Times New Roman"/>
      </w:rPr>
    </w:lvl>
    <w:lvl w:ilvl="3" w:tplc="0809000F" w:tentative="1">
      <w:start w:val="1"/>
      <w:numFmt w:val="decimal"/>
      <w:lvlText w:val="%4."/>
      <w:lvlJc w:val="left"/>
      <w:pPr>
        <w:ind w:left="10034" w:hanging="360"/>
      </w:pPr>
      <w:rPr>
        <w:rFonts w:cs="Times New Roman"/>
      </w:rPr>
    </w:lvl>
    <w:lvl w:ilvl="4" w:tplc="08090019" w:tentative="1">
      <w:start w:val="1"/>
      <w:numFmt w:val="lowerLetter"/>
      <w:lvlText w:val="%5."/>
      <w:lvlJc w:val="left"/>
      <w:pPr>
        <w:ind w:left="10754" w:hanging="360"/>
      </w:pPr>
      <w:rPr>
        <w:rFonts w:cs="Times New Roman"/>
      </w:rPr>
    </w:lvl>
    <w:lvl w:ilvl="5" w:tplc="0809001B" w:tentative="1">
      <w:start w:val="1"/>
      <w:numFmt w:val="lowerRoman"/>
      <w:lvlText w:val="%6."/>
      <w:lvlJc w:val="right"/>
      <w:pPr>
        <w:ind w:left="11474" w:hanging="180"/>
      </w:pPr>
      <w:rPr>
        <w:rFonts w:cs="Times New Roman"/>
      </w:rPr>
    </w:lvl>
    <w:lvl w:ilvl="6" w:tplc="0809000F" w:tentative="1">
      <w:start w:val="1"/>
      <w:numFmt w:val="decimal"/>
      <w:lvlText w:val="%7."/>
      <w:lvlJc w:val="left"/>
      <w:pPr>
        <w:ind w:left="12194" w:hanging="360"/>
      </w:pPr>
      <w:rPr>
        <w:rFonts w:cs="Times New Roman"/>
      </w:rPr>
    </w:lvl>
    <w:lvl w:ilvl="7" w:tplc="08090019" w:tentative="1">
      <w:start w:val="1"/>
      <w:numFmt w:val="lowerLetter"/>
      <w:lvlText w:val="%8."/>
      <w:lvlJc w:val="left"/>
      <w:pPr>
        <w:ind w:left="12914" w:hanging="360"/>
      </w:pPr>
      <w:rPr>
        <w:rFonts w:cs="Times New Roman"/>
      </w:rPr>
    </w:lvl>
    <w:lvl w:ilvl="8" w:tplc="0809001B" w:tentative="1">
      <w:start w:val="1"/>
      <w:numFmt w:val="lowerRoman"/>
      <w:lvlText w:val="%9."/>
      <w:lvlJc w:val="right"/>
      <w:pPr>
        <w:ind w:left="13634" w:hanging="180"/>
      </w:pPr>
      <w:rPr>
        <w:rFonts w:cs="Times New Roman"/>
      </w:rPr>
    </w:lvl>
  </w:abstractNum>
  <w:abstractNum w:abstractNumId="8">
    <w:nsid w:val="43751ACD"/>
    <w:multiLevelType w:val="multilevel"/>
    <w:tmpl w:val="0C50DA44"/>
    <w:lvl w:ilvl="0">
      <w:start w:val="1"/>
      <w:numFmt w:val="decimal"/>
      <w:pStyle w:val="AnnexHead1"/>
      <w:lvlText w:val="%1"/>
      <w:lvlJc w:val="left"/>
      <w:pPr>
        <w:tabs>
          <w:tab w:val="num" w:pos="849"/>
        </w:tabs>
        <w:ind w:left="849" w:hanging="849"/>
      </w:pPr>
      <w:rPr>
        <w:rFonts w:ascii="Arial" w:hAnsi="Arial" w:cs="Times New Roman" w:hint="default"/>
        <w:b/>
        <w:i w:val="0"/>
        <w:sz w:val="24"/>
      </w:rPr>
    </w:lvl>
    <w:lvl w:ilvl="1">
      <w:start w:val="1"/>
      <w:numFmt w:val="decimal"/>
      <w:pStyle w:val="AnnexHead2"/>
      <w:lvlText w:val="%1.%2"/>
      <w:lvlJc w:val="left"/>
      <w:pPr>
        <w:tabs>
          <w:tab w:val="num" w:pos="849"/>
        </w:tabs>
        <w:ind w:left="849" w:hanging="849"/>
      </w:pPr>
      <w:rPr>
        <w:rFonts w:ascii="Arial" w:hAnsi="Arial" w:cs="Times New Roman" w:hint="default"/>
        <w:b/>
        <w:i w:val="0"/>
        <w:sz w:val="24"/>
      </w:rPr>
    </w:lvl>
    <w:lvl w:ilvl="2">
      <w:start w:val="1"/>
      <w:numFmt w:val="decimal"/>
      <w:pStyle w:val="AnnexHead3"/>
      <w:lvlText w:val="%1.%2.%3"/>
      <w:lvlJc w:val="left"/>
      <w:pPr>
        <w:tabs>
          <w:tab w:val="num" w:pos="849"/>
        </w:tabs>
        <w:ind w:left="849" w:hanging="849"/>
      </w:pPr>
      <w:rPr>
        <w:rFonts w:ascii="Arial" w:hAnsi="Arial" w:cs="Times New Roman" w:hint="default"/>
        <w:b w:val="0"/>
        <w:i w:val="0"/>
        <w:sz w:val="22"/>
      </w:rPr>
    </w:lvl>
    <w:lvl w:ilvl="3">
      <w:start w:val="1"/>
      <w:numFmt w:val="decimal"/>
      <w:pStyle w:val="AnnexHead4"/>
      <w:lvlText w:val="%1.%2.%3.%4"/>
      <w:lvlJc w:val="left"/>
      <w:pPr>
        <w:tabs>
          <w:tab w:val="num" w:pos="1132"/>
        </w:tabs>
        <w:ind w:left="1132" w:hanging="1132"/>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9">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3">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15">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nsid w:val="78BA4B1E"/>
    <w:multiLevelType w:val="multilevel"/>
    <w:tmpl w:val="FE6C3A72"/>
    <w:lvl w:ilvl="0">
      <w:start w:val="1"/>
      <w:numFmt w:val="decimal"/>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
      <w:lvlText w:val="%2"/>
      <w:lvlJc w:val="left"/>
      <w:pPr>
        <w:tabs>
          <w:tab w:val="num" w:pos="993"/>
        </w:tabs>
        <w:ind w:left="993" w:hanging="567"/>
      </w:pPr>
      <w:rPr>
        <w:rFonts w:ascii="Arial" w:hAnsi="Arial" w:cs="Times New Roman" w:hint="default"/>
        <w:b w:val="0"/>
        <w:i w:val="0"/>
        <w:sz w:val="22"/>
        <w:szCs w:val="22"/>
      </w:rPr>
    </w:lvl>
    <w:lvl w:ilvl="2">
      <w:start w:val="1"/>
      <w:numFmt w:val="lowerRoman"/>
      <w:lvlText w:val="%3)"/>
      <w:lvlJc w:val="left"/>
      <w:pPr>
        <w:tabs>
          <w:tab w:val="num" w:pos="1647"/>
        </w:tabs>
        <w:ind w:left="1647" w:hanging="360"/>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num w:numId="1">
    <w:abstractNumId w:val="0"/>
  </w:num>
  <w:num w:numId="2">
    <w:abstractNumId w:val="1"/>
  </w:num>
  <w:num w:numId="3">
    <w:abstractNumId w:val="4"/>
  </w:num>
  <w:num w:numId="4">
    <w:abstractNumId w:val="16"/>
  </w:num>
  <w:num w:numId="5">
    <w:abstractNumId w:val="13"/>
  </w:num>
  <w:num w:numId="6">
    <w:abstractNumId w:val="10"/>
  </w:num>
  <w:num w:numId="7">
    <w:abstractNumId w:val="8"/>
  </w:num>
  <w:num w:numId="8">
    <w:abstractNumId w:val="15"/>
  </w:num>
  <w:num w:numId="9">
    <w:abstractNumId w:val="5"/>
  </w:num>
  <w:num w:numId="10">
    <w:abstractNumId w:val="11"/>
  </w:num>
  <w:num w:numId="11">
    <w:abstractNumId w:val="7"/>
  </w:num>
  <w:num w:numId="12">
    <w:abstractNumId w:val="14"/>
  </w:num>
  <w:num w:numId="13">
    <w:abstractNumId w:val="2"/>
  </w:num>
  <w:num w:numId="14">
    <w:abstractNumId w:val="9"/>
  </w:num>
  <w:num w:numId="15">
    <w:abstractNumId w:val="3"/>
  </w:num>
  <w:num w:numId="16">
    <w:abstractNumId w:val="12"/>
  </w:num>
  <w:num w:numId="17">
    <w:abstractNumId w:val="13"/>
  </w:num>
  <w:num w:numId="18">
    <w:abstractNumId w:val="11"/>
  </w:num>
  <w:num w:numId="19">
    <w:abstractNumId w:val="11"/>
  </w:num>
  <w:num w:numId="20">
    <w:abstractNumId w:val="11"/>
  </w:num>
  <w:num w:numId="21">
    <w:abstractNumId w:val="9"/>
  </w:num>
  <w:num w:numId="22">
    <w:abstractNumId w:val="9"/>
  </w:num>
  <w:num w:numId="23">
    <w:abstractNumId w:val="9"/>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IdMacAtCleanup w:val="1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amus Doyle">
    <w15:presenceInfo w15:providerId="None" w15:userId="Seamus Doy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hyphenationZone w:val="425"/>
  <w:clickAndTypeStyle w:val="BodyText"/>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5D4"/>
    <w:rsid w:val="00000DCC"/>
    <w:rsid w:val="0001052B"/>
    <w:rsid w:val="00031877"/>
    <w:rsid w:val="000328BE"/>
    <w:rsid w:val="00032948"/>
    <w:rsid w:val="000334FA"/>
    <w:rsid w:val="000420D8"/>
    <w:rsid w:val="00042542"/>
    <w:rsid w:val="0004450E"/>
    <w:rsid w:val="00044663"/>
    <w:rsid w:val="000448A8"/>
    <w:rsid w:val="00046819"/>
    <w:rsid w:val="0005196A"/>
    <w:rsid w:val="00055398"/>
    <w:rsid w:val="000619C7"/>
    <w:rsid w:val="00063447"/>
    <w:rsid w:val="00080A4E"/>
    <w:rsid w:val="00083A9B"/>
    <w:rsid w:val="00083D7C"/>
    <w:rsid w:val="00097533"/>
    <w:rsid w:val="000A1DDD"/>
    <w:rsid w:val="000A7615"/>
    <w:rsid w:val="000B07D4"/>
    <w:rsid w:val="000B0BF4"/>
    <w:rsid w:val="000B37DF"/>
    <w:rsid w:val="000B3EE5"/>
    <w:rsid w:val="000B58F1"/>
    <w:rsid w:val="000D2E9A"/>
    <w:rsid w:val="000E230F"/>
    <w:rsid w:val="000F445D"/>
    <w:rsid w:val="000F4BA1"/>
    <w:rsid w:val="00100463"/>
    <w:rsid w:val="001048CA"/>
    <w:rsid w:val="00107208"/>
    <w:rsid w:val="0011312B"/>
    <w:rsid w:val="00120F1D"/>
    <w:rsid w:val="00122298"/>
    <w:rsid w:val="00126198"/>
    <w:rsid w:val="001344BB"/>
    <w:rsid w:val="00137456"/>
    <w:rsid w:val="00145B50"/>
    <w:rsid w:val="00150107"/>
    <w:rsid w:val="00161829"/>
    <w:rsid w:val="0016258A"/>
    <w:rsid w:val="00162C42"/>
    <w:rsid w:val="00162C91"/>
    <w:rsid w:val="0017153E"/>
    <w:rsid w:val="00172D81"/>
    <w:rsid w:val="00174E32"/>
    <w:rsid w:val="00176DE3"/>
    <w:rsid w:val="00185140"/>
    <w:rsid w:val="0018656F"/>
    <w:rsid w:val="00187EF0"/>
    <w:rsid w:val="00190B2B"/>
    <w:rsid w:val="00192A16"/>
    <w:rsid w:val="00193286"/>
    <w:rsid w:val="001A2B50"/>
    <w:rsid w:val="001B62EC"/>
    <w:rsid w:val="001C3390"/>
    <w:rsid w:val="001C6BCC"/>
    <w:rsid w:val="001D3B7C"/>
    <w:rsid w:val="001D5DFD"/>
    <w:rsid w:val="001D7DDD"/>
    <w:rsid w:val="001E0413"/>
    <w:rsid w:val="001F200D"/>
    <w:rsid w:val="001F3841"/>
    <w:rsid w:val="001F40E3"/>
    <w:rsid w:val="001F6E2B"/>
    <w:rsid w:val="002002DA"/>
    <w:rsid w:val="00207DD1"/>
    <w:rsid w:val="00217016"/>
    <w:rsid w:val="002204A8"/>
    <w:rsid w:val="00221A8C"/>
    <w:rsid w:val="00222EDC"/>
    <w:rsid w:val="00233974"/>
    <w:rsid w:val="00240B4C"/>
    <w:rsid w:val="00241649"/>
    <w:rsid w:val="0024178A"/>
    <w:rsid w:val="00243509"/>
    <w:rsid w:val="00244044"/>
    <w:rsid w:val="002607B4"/>
    <w:rsid w:val="0026114B"/>
    <w:rsid w:val="002635D4"/>
    <w:rsid w:val="002660CE"/>
    <w:rsid w:val="00267F74"/>
    <w:rsid w:val="002726AC"/>
    <w:rsid w:val="00273B11"/>
    <w:rsid w:val="002757D1"/>
    <w:rsid w:val="00276417"/>
    <w:rsid w:val="0027645B"/>
    <w:rsid w:val="00277327"/>
    <w:rsid w:val="0028169B"/>
    <w:rsid w:val="00282F88"/>
    <w:rsid w:val="002835CE"/>
    <w:rsid w:val="0029619D"/>
    <w:rsid w:val="002A0A74"/>
    <w:rsid w:val="002A2E57"/>
    <w:rsid w:val="002A6AAB"/>
    <w:rsid w:val="002B4117"/>
    <w:rsid w:val="002B4786"/>
    <w:rsid w:val="002B51AB"/>
    <w:rsid w:val="002C0CC9"/>
    <w:rsid w:val="002C7BBD"/>
    <w:rsid w:val="002D55B4"/>
    <w:rsid w:val="002D6AE7"/>
    <w:rsid w:val="002E4A48"/>
    <w:rsid w:val="002E7CE7"/>
    <w:rsid w:val="002F1FD4"/>
    <w:rsid w:val="002F7535"/>
    <w:rsid w:val="00302613"/>
    <w:rsid w:val="003078C2"/>
    <w:rsid w:val="00311A79"/>
    <w:rsid w:val="003139D7"/>
    <w:rsid w:val="00315269"/>
    <w:rsid w:val="00316EB2"/>
    <w:rsid w:val="00317D7F"/>
    <w:rsid w:val="00323DB2"/>
    <w:rsid w:val="00326FBD"/>
    <w:rsid w:val="0032752D"/>
    <w:rsid w:val="003450F6"/>
    <w:rsid w:val="00346164"/>
    <w:rsid w:val="0035198E"/>
    <w:rsid w:val="00354539"/>
    <w:rsid w:val="003613A1"/>
    <w:rsid w:val="00362F9D"/>
    <w:rsid w:val="00371BEF"/>
    <w:rsid w:val="00371F6A"/>
    <w:rsid w:val="00374EAE"/>
    <w:rsid w:val="003751DF"/>
    <w:rsid w:val="003763E8"/>
    <w:rsid w:val="003805F0"/>
    <w:rsid w:val="00380C7B"/>
    <w:rsid w:val="00382220"/>
    <w:rsid w:val="00390525"/>
    <w:rsid w:val="00392C27"/>
    <w:rsid w:val="00395D68"/>
    <w:rsid w:val="00396DE1"/>
    <w:rsid w:val="00397ED8"/>
    <w:rsid w:val="003A0D2D"/>
    <w:rsid w:val="003A2960"/>
    <w:rsid w:val="003A46B7"/>
    <w:rsid w:val="003A46E4"/>
    <w:rsid w:val="003A4769"/>
    <w:rsid w:val="003A5BFB"/>
    <w:rsid w:val="003A6A2C"/>
    <w:rsid w:val="003A76A8"/>
    <w:rsid w:val="003B3173"/>
    <w:rsid w:val="003B560C"/>
    <w:rsid w:val="003C0E08"/>
    <w:rsid w:val="003C25A1"/>
    <w:rsid w:val="003C4ACD"/>
    <w:rsid w:val="003D1751"/>
    <w:rsid w:val="003D214A"/>
    <w:rsid w:val="003D21B9"/>
    <w:rsid w:val="003D3D6A"/>
    <w:rsid w:val="003E3558"/>
    <w:rsid w:val="003E396A"/>
    <w:rsid w:val="003E3B81"/>
    <w:rsid w:val="003E706F"/>
    <w:rsid w:val="003F23D2"/>
    <w:rsid w:val="003F4965"/>
    <w:rsid w:val="003F5480"/>
    <w:rsid w:val="003F56AB"/>
    <w:rsid w:val="003F609C"/>
    <w:rsid w:val="0040017E"/>
    <w:rsid w:val="00404818"/>
    <w:rsid w:val="004210F6"/>
    <w:rsid w:val="00422E65"/>
    <w:rsid w:val="0042477C"/>
    <w:rsid w:val="004302B8"/>
    <w:rsid w:val="0043163D"/>
    <w:rsid w:val="004338CB"/>
    <w:rsid w:val="00434578"/>
    <w:rsid w:val="00436B8A"/>
    <w:rsid w:val="0044047B"/>
    <w:rsid w:val="00460028"/>
    <w:rsid w:val="0046030D"/>
    <w:rsid w:val="004624F7"/>
    <w:rsid w:val="00463204"/>
    <w:rsid w:val="00471903"/>
    <w:rsid w:val="00472E39"/>
    <w:rsid w:val="0047583C"/>
    <w:rsid w:val="00483379"/>
    <w:rsid w:val="00484E44"/>
    <w:rsid w:val="00493FD5"/>
    <w:rsid w:val="004A104C"/>
    <w:rsid w:val="004A3893"/>
    <w:rsid w:val="004A5930"/>
    <w:rsid w:val="004B07A4"/>
    <w:rsid w:val="004B0F05"/>
    <w:rsid w:val="004B3F97"/>
    <w:rsid w:val="004B5EC1"/>
    <w:rsid w:val="004C198D"/>
    <w:rsid w:val="004C2F5C"/>
    <w:rsid w:val="004C32AF"/>
    <w:rsid w:val="004C406F"/>
    <w:rsid w:val="004E020A"/>
    <w:rsid w:val="004E0594"/>
    <w:rsid w:val="004F026F"/>
    <w:rsid w:val="004F17F7"/>
    <w:rsid w:val="004F325C"/>
    <w:rsid w:val="004F72F9"/>
    <w:rsid w:val="00512559"/>
    <w:rsid w:val="0052391D"/>
    <w:rsid w:val="005242F2"/>
    <w:rsid w:val="005253D2"/>
    <w:rsid w:val="00527B29"/>
    <w:rsid w:val="00541D01"/>
    <w:rsid w:val="00553E8B"/>
    <w:rsid w:val="00554345"/>
    <w:rsid w:val="00556861"/>
    <w:rsid w:val="00564600"/>
    <w:rsid w:val="005736ED"/>
    <w:rsid w:val="00582355"/>
    <w:rsid w:val="00582569"/>
    <w:rsid w:val="00582BF8"/>
    <w:rsid w:val="00593AE1"/>
    <w:rsid w:val="00595EBB"/>
    <w:rsid w:val="005A00BC"/>
    <w:rsid w:val="005A0487"/>
    <w:rsid w:val="005A08C8"/>
    <w:rsid w:val="005A6C35"/>
    <w:rsid w:val="005B6574"/>
    <w:rsid w:val="005C028D"/>
    <w:rsid w:val="005C0E76"/>
    <w:rsid w:val="005C1481"/>
    <w:rsid w:val="005C6780"/>
    <w:rsid w:val="005D60A4"/>
    <w:rsid w:val="005E1C1D"/>
    <w:rsid w:val="005E4D80"/>
    <w:rsid w:val="005E4FBF"/>
    <w:rsid w:val="005F154F"/>
    <w:rsid w:val="005F544A"/>
    <w:rsid w:val="00603753"/>
    <w:rsid w:val="00607D3C"/>
    <w:rsid w:val="00611E1B"/>
    <w:rsid w:val="00614B1B"/>
    <w:rsid w:val="00627A13"/>
    <w:rsid w:val="00630898"/>
    <w:rsid w:val="00632734"/>
    <w:rsid w:val="006427BF"/>
    <w:rsid w:val="00642B6D"/>
    <w:rsid w:val="00646A91"/>
    <w:rsid w:val="00653EBD"/>
    <w:rsid w:val="00655287"/>
    <w:rsid w:val="0065564B"/>
    <w:rsid w:val="006571B8"/>
    <w:rsid w:val="006669BD"/>
    <w:rsid w:val="00666C42"/>
    <w:rsid w:val="00673832"/>
    <w:rsid w:val="0067399E"/>
    <w:rsid w:val="006875FA"/>
    <w:rsid w:val="0068795A"/>
    <w:rsid w:val="006978F4"/>
    <w:rsid w:val="006A4016"/>
    <w:rsid w:val="006A5D1D"/>
    <w:rsid w:val="006B2D05"/>
    <w:rsid w:val="006B38AC"/>
    <w:rsid w:val="006B795C"/>
    <w:rsid w:val="006C1E1F"/>
    <w:rsid w:val="006D146F"/>
    <w:rsid w:val="006D6779"/>
    <w:rsid w:val="006F5BF7"/>
    <w:rsid w:val="00705C9C"/>
    <w:rsid w:val="0070667C"/>
    <w:rsid w:val="0070727C"/>
    <w:rsid w:val="007076CB"/>
    <w:rsid w:val="00711669"/>
    <w:rsid w:val="00713387"/>
    <w:rsid w:val="00715285"/>
    <w:rsid w:val="00721DBE"/>
    <w:rsid w:val="007243EC"/>
    <w:rsid w:val="00726843"/>
    <w:rsid w:val="0073008A"/>
    <w:rsid w:val="00732109"/>
    <w:rsid w:val="00735B33"/>
    <w:rsid w:val="007367B0"/>
    <w:rsid w:val="007379A8"/>
    <w:rsid w:val="0075170E"/>
    <w:rsid w:val="00752173"/>
    <w:rsid w:val="00752705"/>
    <w:rsid w:val="00767FC6"/>
    <w:rsid w:val="00780956"/>
    <w:rsid w:val="00783BD6"/>
    <w:rsid w:val="007865C1"/>
    <w:rsid w:val="007A16E3"/>
    <w:rsid w:val="007A6254"/>
    <w:rsid w:val="007B41CC"/>
    <w:rsid w:val="007B4EBB"/>
    <w:rsid w:val="007B5563"/>
    <w:rsid w:val="007B779A"/>
    <w:rsid w:val="007C19BB"/>
    <w:rsid w:val="007C4F9D"/>
    <w:rsid w:val="007D0F2A"/>
    <w:rsid w:val="007E4370"/>
    <w:rsid w:val="007E43BC"/>
    <w:rsid w:val="007F00C6"/>
    <w:rsid w:val="007F03B0"/>
    <w:rsid w:val="007F5B3F"/>
    <w:rsid w:val="008118D0"/>
    <w:rsid w:val="008136BC"/>
    <w:rsid w:val="00822659"/>
    <w:rsid w:val="008308E2"/>
    <w:rsid w:val="0083120D"/>
    <w:rsid w:val="00833D44"/>
    <w:rsid w:val="008378C9"/>
    <w:rsid w:val="00841FFE"/>
    <w:rsid w:val="008517F9"/>
    <w:rsid w:val="00852555"/>
    <w:rsid w:val="00852892"/>
    <w:rsid w:val="008568A3"/>
    <w:rsid w:val="00857962"/>
    <w:rsid w:val="00863D8E"/>
    <w:rsid w:val="008661D3"/>
    <w:rsid w:val="00866587"/>
    <w:rsid w:val="0087060C"/>
    <w:rsid w:val="00870A1B"/>
    <w:rsid w:val="0087112A"/>
    <w:rsid w:val="00875D90"/>
    <w:rsid w:val="00877268"/>
    <w:rsid w:val="00877F00"/>
    <w:rsid w:val="00882C40"/>
    <w:rsid w:val="00883711"/>
    <w:rsid w:val="00884994"/>
    <w:rsid w:val="00890A6E"/>
    <w:rsid w:val="00891268"/>
    <w:rsid w:val="00891D8D"/>
    <w:rsid w:val="00893F1B"/>
    <w:rsid w:val="008A22D5"/>
    <w:rsid w:val="008A292A"/>
    <w:rsid w:val="008A789C"/>
    <w:rsid w:val="008B16AE"/>
    <w:rsid w:val="008B7339"/>
    <w:rsid w:val="008C3E0D"/>
    <w:rsid w:val="008C68EF"/>
    <w:rsid w:val="008D0D6B"/>
    <w:rsid w:val="008D2652"/>
    <w:rsid w:val="008D3B4D"/>
    <w:rsid w:val="008D3E6A"/>
    <w:rsid w:val="008D5371"/>
    <w:rsid w:val="008E2B62"/>
    <w:rsid w:val="008E665E"/>
    <w:rsid w:val="008F5390"/>
    <w:rsid w:val="0090673F"/>
    <w:rsid w:val="00911523"/>
    <w:rsid w:val="00912289"/>
    <w:rsid w:val="00913A19"/>
    <w:rsid w:val="00921872"/>
    <w:rsid w:val="00922782"/>
    <w:rsid w:val="00922B53"/>
    <w:rsid w:val="009230B3"/>
    <w:rsid w:val="00932AEE"/>
    <w:rsid w:val="0093597E"/>
    <w:rsid w:val="00936FBF"/>
    <w:rsid w:val="00937DFD"/>
    <w:rsid w:val="009426DC"/>
    <w:rsid w:val="009504E2"/>
    <w:rsid w:val="009509CC"/>
    <w:rsid w:val="0095506C"/>
    <w:rsid w:val="00956293"/>
    <w:rsid w:val="00966A73"/>
    <w:rsid w:val="00972505"/>
    <w:rsid w:val="00975957"/>
    <w:rsid w:val="00981030"/>
    <w:rsid w:val="00981EBA"/>
    <w:rsid w:val="00983B71"/>
    <w:rsid w:val="00986D5A"/>
    <w:rsid w:val="00987A06"/>
    <w:rsid w:val="00991AC9"/>
    <w:rsid w:val="00997D1C"/>
    <w:rsid w:val="009A11D7"/>
    <w:rsid w:val="009A2C02"/>
    <w:rsid w:val="009A3B27"/>
    <w:rsid w:val="009B2B94"/>
    <w:rsid w:val="009B30D7"/>
    <w:rsid w:val="009B4C8D"/>
    <w:rsid w:val="009B54A0"/>
    <w:rsid w:val="009B6F9C"/>
    <w:rsid w:val="009C22FA"/>
    <w:rsid w:val="009C293D"/>
    <w:rsid w:val="009C2D0C"/>
    <w:rsid w:val="009D05DF"/>
    <w:rsid w:val="009D215E"/>
    <w:rsid w:val="009D24FF"/>
    <w:rsid w:val="009D6334"/>
    <w:rsid w:val="009E1230"/>
    <w:rsid w:val="009E2F87"/>
    <w:rsid w:val="009E4278"/>
    <w:rsid w:val="009E559D"/>
    <w:rsid w:val="009E618D"/>
    <w:rsid w:val="009E7767"/>
    <w:rsid w:val="009F4B41"/>
    <w:rsid w:val="009F7F65"/>
    <w:rsid w:val="00A02B80"/>
    <w:rsid w:val="00A07388"/>
    <w:rsid w:val="00A10C41"/>
    <w:rsid w:val="00A11716"/>
    <w:rsid w:val="00A14A4B"/>
    <w:rsid w:val="00A163D8"/>
    <w:rsid w:val="00A17E92"/>
    <w:rsid w:val="00A21909"/>
    <w:rsid w:val="00A27A7A"/>
    <w:rsid w:val="00A41A5C"/>
    <w:rsid w:val="00A44622"/>
    <w:rsid w:val="00A57473"/>
    <w:rsid w:val="00A60141"/>
    <w:rsid w:val="00A6234F"/>
    <w:rsid w:val="00A703C6"/>
    <w:rsid w:val="00A8214D"/>
    <w:rsid w:val="00A87D0A"/>
    <w:rsid w:val="00A87EC4"/>
    <w:rsid w:val="00A909F4"/>
    <w:rsid w:val="00A91A87"/>
    <w:rsid w:val="00A926EC"/>
    <w:rsid w:val="00A9555C"/>
    <w:rsid w:val="00AA3D25"/>
    <w:rsid w:val="00AA4E73"/>
    <w:rsid w:val="00AB113A"/>
    <w:rsid w:val="00AB4AF7"/>
    <w:rsid w:val="00AB5153"/>
    <w:rsid w:val="00AB5CAB"/>
    <w:rsid w:val="00AC056A"/>
    <w:rsid w:val="00AC2C6D"/>
    <w:rsid w:val="00AC34A5"/>
    <w:rsid w:val="00AC5F56"/>
    <w:rsid w:val="00AD551C"/>
    <w:rsid w:val="00AD632F"/>
    <w:rsid w:val="00AD70B2"/>
    <w:rsid w:val="00AE0DF6"/>
    <w:rsid w:val="00AE5700"/>
    <w:rsid w:val="00AF2D46"/>
    <w:rsid w:val="00AF5C95"/>
    <w:rsid w:val="00AF615B"/>
    <w:rsid w:val="00B0211F"/>
    <w:rsid w:val="00B03104"/>
    <w:rsid w:val="00B1446E"/>
    <w:rsid w:val="00B21362"/>
    <w:rsid w:val="00B214E5"/>
    <w:rsid w:val="00B22CB5"/>
    <w:rsid w:val="00B27EA7"/>
    <w:rsid w:val="00B3386D"/>
    <w:rsid w:val="00B368FB"/>
    <w:rsid w:val="00B377F6"/>
    <w:rsid w:val="00B41BAA"/>
    <w:rsid w:val="00B43C65"/>
    <w:rsid w:val="00B534F2"/>
    <w:rsid w:val="00B552BA"/>
    <w:rsid w:val="00B56DDE"/>
    <w:rsid w:val="00B6686E"/>
    <w:rsid w:val="00B66DC6"/>
    <w:rsid w:val="00B752C1"/>
    <w:rsid w:val="00B75C73"/>
    <w:rsid w:val="00B75D7E"/>
    <w:rsid w:val="00B77284"/>
    <w:rsid w:val="00B83466"/>
    <w:rsid w:val="00B87A38"/>
    <w:rsid w:val="00B90CFA"/>
    <w:rsid w:val="00BA2B5E"/>
    <w:rsid w:val="00BB5C83"/>
    <w:rsid w:val="00BC2898"/>
    <w:rsid w:val="00BC39EE"/>
    <w:rsid w:val="00BC6144"/>
    <w:rsid w:val="00BC687C"/>
    <w:rsid w:val="00BC7386"/>
    <w:rsid w:val="00BD11AF"/>
    <w:rsid w:val="00BD65E0"/>
    <w:rsid w:val="00BD70AF"/>
    <w:rsid w:val="00BE0872"/>
    <w:rsid w:val="00BE1BEC"/>
    <w:rsid w:val="00BF19DA"/>
    <w:rsid w:val="00BF78FE"/>
    <w:rsid w:val="00C10937"/>
    <w:rsid w:val="00C11C0A"/>
    <w:rsid w:val="00C139CE"/>
    <w:rsid w:val="00C21C68"/>
    <w:rsid w:val="00C27F6B"/>
    <w:rsid w:val="00C3074E"/>
    <w:rsid w:val="00C336A8"/>
    <w:rsid w:val="00C34ADC"/>
    <w:rsid w:val="00C436C2"/>
    <w:rsid w:val="00C47FA9"/>
    <w:rsid w:val="00C528B9"/>
    <w:rsid w:val="00C531DA"/>
    <w:rsid w:val="00C63838"/>
    <w:rsid w:val="00C6709E"/>
    <w:rsid w:val="00C75503"/>
    <w:rsid w:val="00C75607"/>
    <w:rsid w:val="00C75842"/>
    <w:rsid w:val="00C77BCC"/>
    <w:rsid w:val="00C8376A"/>
    <w:rsid w:val="00C854EB"/>
    <w:rsid w:val="00C92711"/>
    <w:rsid w:val="00C92A86"/>
    <w:rsid w:val="00C93761"/>
    <w:rsid w:val="00C96E16"/>
    <w:rsid w:val="00CA0296"/>
    <w:rsid w:val="00CA02F5"/>
    <w:rsid w:val="00CB22B3"/>
    <w:rsid w:val="00CB2614"/>
    <w:rsid w:val="00CB5315"/>
    <w:rsid w:val="00CB5860"/>
    <w:rsid w:val="00CC2E25"/>
    <w:rsid w:val="00CC41C3"/>
    <w:rsid w:val="00CD7575"/>
    <w:rsid w:val="00CE09FC"/>
    <w:rsid w:val="00CE156E"/>
    <w:rsid w:val="00CE486E"/>
    <w:rsid w:val="00CE5F37"/>
    <w:rsid w:val="00CF26C2"/>
    <w:rsid w:val="00D06C0A"/>
    <w:rsid w:val="00D0708A"/>
    <w:rsid w:val="00D145F2"/>
    <w:rsid w:val="00D15A93"/>
    <w:rsid w:val="00D218F5"/>
    <w:rsid w:val="00D2246C"/>
    <w:rsid w:val="00D22662"/>
    <w:rsid w:val="00D26AB8"/>
    <w:rsid w:val="00D33C9E"/>
    <w:rsid w:val="00D3428B"/>
    <w:rsid w:val="00D344A7"/>
    <w:rsid w:val="00D34BC5"/>
    <w:rsid w:val="00D41383"/>
    <w:rsid w:val="00D41401"/>
    <w:rsid w:val="00D41C61"/>
    <w:rsid w:val="00D50131"/>
    <w:rsid w:val="00D52150"/>
    <w:rsid w:val="00D70FE5"/>
    <w:rsid w:val="00D73312"/>
    <w:rsid w:val="00D8462C"/>
    <w:rsid w:val="00D847AD"/>
    <w:rsid w:val="00D8519B"/>
    <w:rsid w:val="00D86532"/>
    <w:rsid w:val="00D86B1A"/>
    <w:rsid w:val="00D879DA"/>
    <w:rsid w:val="00D901BD"/>
    <w:rsid w:val="00D926C0"/>
    <w:rsid w:val="00D96AD4"/>
    <w:rsid w:val="00DA1EE9"/>
    <w:rsid w:val="00DB567E"/>
    <w:rsid w:val="00DB585F"/>
    <w:rsid w:val="00DC1CA6"/>
    <w:rsid w:val="00DC226F"/>
    <w:rsid w:val="00DC55C5"/>
    <w:rsid w:val="00DD032D"/>
    <w:rsid w:val="00DD437D"/>
    <w:rsid w:val="00DD6174"/>
    <w:rsid w:val="00DD6C69"/>
    <w:rsid w:val="00DE2A0A"/>
    <w:rsid w:val="00DE5827"/>
    <w:rsid w:val="00DE68FF"/>
    <w:rsid w:val="00DE7317"/>
    <w:rsid w:val="00DE7FF5"/>
    <w:rsid w:val="00DF501D"/>
    <w:rsid w:val="00DF6A42"/>
    <w:rsid w:val="00E074D1"/>
    <w:rsid w:val="00E0752C"/>
    <w:rsid w:val="00E10B92"/>
    <w:rsid w:val="00E16FDC"/>
    <w:rsid w:val="00E2155E"/>
    <w:rsid w:val="00E2586E"/>
    <w:rsid w:val="00E2682A"/>
    <w:rsid w:val="00E30FC3"/>
    <w:rsid w:val="00E31199"/>
    <w:rsid w:val="00E33EA3"/>
    <w:rsid w:val="00E37CF6"/>
    <w:rsid w:val="00E41399"/>
    <w:rsid w:val="00E46596"/>
    <w:rsid w:val="00E47133"/>
    <w:rsid w:val="00E63128"/>
    <w:rsid w:val="00E66C44"/>
    <w:rsid w:val="00E6712D"/>
    <w:rsid w:val="00E711D8"/>
    <w:rsid w:val="00E740BF"/>
    <w:rsid w:val="00E7550C"/>
    <w:rsid w:val="00E75E55"/>
    <w:rsid w:val="00E81DE2"/>
    <w:rsid w:val="00E86036"/>
    <w:rsid w:val="00E926E4"/>
    <w:rsid w:val="00E95DC2"/>
    <w:rsid w:val="00E966B6"/>
    <w:rsid w:val="00E96B82"/>
    <w:rsid w:val="00EA31FB"/>
    <w:rsid w:val="00EA330F"/>
    <w:rsid w:val="00EA3FCF"/>
    <w:rsid w:val="00EB1BC9"/>
    <w:rsid w:val="00EB33D2"/>
    <w:rsid w:val="00ED018C"/>
    <w:rsid w:val="00ED2684"/>
    <w:rsid w:val="00ED296D"/>
    <w:rsid w:val="00EE3A26"/>
    <w:rsid w:val="00EE6FC2"/>
    <w:rsid w:val="00EF10B6"/>
    <w:rsid w:val="00EF1138"/>
    <w:rsid w:val="00F106D3"/>
    <w:rsid w:val="00F10E62"/>
    <w:rsid w:val="00F11318"/>
    <w:rsid w:val="00F137EA"/>
    <w:rsid w:val="00F1531A"/>
    <w:rsid w:val="00F155DC"/>
    <w:rsid w:val="00F23EA4"/>
    <w:rsid w:val="00F244BF"/>
    <w:rsid w:val="00F2792E"/>
    <w:rsid w:val="00F31188"/>
    <w:rsid w:val="00F358F9"/>
    <w:rsid w:val="00F43499"/>
    <w:rsid w:val="00F61197"/>
    <w:rsid w:val="00F70C1B"/>
    <w:rsid w:val="00F710A0"/>
    <w:rsid w:val="00F7257F"/>
    <w:rsid w:val="00F7574F"/>
    <w:rsid w:val="00F85B14"/>
    <w:rsid w:val="00F87F67"/>
    <w:rsid w:val="00F903DE"/>
    <w:rsid w:val="00FA0F94"/>
    <w:rsid w:val="00FA436B"/>
    <w:rsid w:val="00FB0226"/>
    <w:rsid w:val="00FB02D4"/>
    <w:rsid w:val="00FB59FF"/>
    <w:rsid w:val="00FB5A77"/>
    <w:rsid w:val="00FC47BB"/>
    <w:rsid w:val="00FC4E60"/>
    <w:rsid w:val="00FC5083"/>
    <w:rsid w:val="00FD4D80"/>
    <w:rsid w:val="00FD7852"/>
    <w:rsid w:val="00FE0B9F"/>
    <w:rsid w:val="00FE0DD9"/>
    <w:rsid w:val="00FE1FB7"/>
    <w:rsid w:val="00FE4F51"/>
    <w:rsid w:val="00FE603F"/>
    <w:rsid w:val="00FF6F7F"/>
    <w:rsid w:val="00FF7BED"/>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B6D73F76-3F6B-491A-9A32-C7C071F1B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nl-NL" w:eastAsia="nl-N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0"/>
    <w:lsdException w:name="heading 6" w:locked="1" w:uiPriority="0"/>
    <w:lsdException w:name="heading 7" w:locked="1" w:uiPriority="0"/>
    <w:lsdException w:name="heading 8" w:locked="1" w:uiPriority="0"/>
    <w:lsdException w:name="heading 9" w:locked="1" w:uiPriority="0"/>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locked="1" w:uiPriority="35"/>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qFormat="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iPriority="0"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lsdException w:name="Emphasis" w:locked="1" w:uiPriority="20"/>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0B4C"/>
    <w:rPr>
      <w:rFonts w:ascii="Arial" w:hAnsi="Arial" w:cs="Calibri"/>
      <w:lang w:val="en-GB" w:eastAsia="en-GB"/>
    </w:rPr>
  </w:style>
  <w:style w:type="paragraph" w:styleId="Heading1">
    <w:name w:val="heading 1"/>
    <w:basedOn w:val="Normal"/>
    <w:next w:val="BodyText"/>
    <w:link w:val="Heading1Char"/>
    <w:autoRedefine/>
    <w:qFormat/>
    <w:rsid w:val="00243509"/>
    <w:pPr>
      <w:keepNext/>
      <w:numPr>
        <w:numId w:val="13"/>
      </w:numPr>
      <w:spacing w:before="240" w:after="240"/>
      <w:outlineLvl w:val="0"/>
    </w:pPr>
    <w:rPr>
      <w:b/>
      <w:bCs/>
      <w:caps/>
      <w:kern w:val="28"/>
      <w:sz w:val="24"/>
      <w:szCs w:val="24"/>
      <w:lang w:eastAsia="de-DE"/>
    </w:rPr>
  </w:style>
  <w:style w:type="paragraph" w:styleId="Heading2">
    <w:name w:val="heading 2"/>
    <w:basedOn w:val="Heading1"/>
    <w:next w:val="BodyText"/>
    <w:link w:val="Heading2Char"/>
    <w:uiPriority w:val="99"/>
    <w:qFormat/>
    <w:rsid w:val="00B83466"/>
    <w:pPr>
      <w:numPr>
        <w:ilvl w:val="1"/>
      </w:numPr>
      <w:tabs>
        <w:tab w:val="left" w:pos="851"/>
        <w:tab w:val="num" w:pos="1701"/>
      </w:tabs>
      <w:spacing w:after="120"/>
      <w:ind w:left="578" w:hanging="578"/>
      <w:jc w:val="both"/>
      <w:outlineLvl w:val="1"/>
    </w:pPr>
    <w:rPr>
      <w:rFonts w:eastAsia="MS Mincho" w:cs="Times New Roman"/>
      <w:caps w:val="0"/>
      <w:sz w:val="22"/>
      <w:szCs w:val="20"/>
    </w:rPr>
  </w:style>
  <w:style w:type="paragraph" w:styleId="Heading3">
    <w:name w:val="heading 3"/>
    <w:basedOn w:val="Normal"/>
    <w:next w:val="BodyText"/>
    <w:link w:val="Heading3Char"/>
    <w:uiPriority w:val="99"/>
    <w:qFormat/>
    <w:rsid w:val="009E559D"/>
    <w:pPr>
      <w:keepNext/>
      <w:numPr>
        <w:ilvl w:val="2"/>
        <w:numId w:val="13"/>
      </w:numPr>
      <w:spacing w:after="120"/>
      <w:outlineLvl w:val="2"/>
    </w:pPr>
    <w:rPr>
      <w:rFonts w:eastAsia="MS ??" w:cs="Times New Roman"/>
      <w:lang w:val="nl-NL" w:eastAsia="de-DE"/>
    </w:rPr>
  </w:style>
  <w:style w:type="paragraph" w:styleId="Heading4">
    <w:name w:val="heading 4"/>
    <w:basedOn w:val="Normal"/>
    <w:next w:val="BodyTextIndent"/>
    <w:link w:val="Heading4Char"/>
    <w:uiPriority w:val="99"/>
    <w:qFormat/>
    <w:rsid w:val="009D24FF"/>
    <w:pPr>
      <w:keepNext/>
      <w:numPr>
        <w:ilvl w:val="3"/>
        <w:numId w:val="13"/>
      </w:numPr>
      <w:tabs>
        <w:tab w:val="clear" w:pos="864"/>
      </w:tabs>
      <w:spacing w:before="120" w:after="120"/>
      <w:ind w:left="1134" w:hanging="1134"/>
      <w:outlineLvl w:val="3"/>
    </w:pPr>
    <w:rPr>
      <w:szCs w:val="20"/>
      <w:lang w:val="en-US" w:eastAsia="de-DE"/>
    </w:rPr>
  </w:style>
  <w:style w:type="paragraph" w:styleId="Heading5">
    <w:name w:val="heading 5"/>
    <w:basedOn w:val="Normal"/>
    <w:next w:val="Normal"/>
    <w:link w:val="Heading5Char"/>
    <w:rsid w:val="009E559D"/>
    <w:pPr>
      <w:numPr>
        <w:ilvl w:val="4"/>
        <w:numId w:val="13"/>
      </w:numPr>
      <w:spacing w:before="240" w:after="120"/>
      <w:outlineLvl w:val="4"/>
    </w:pPr>
    <w:rPr>
      <w:szCs w:val="20"/>
      <w:lang w:val="de-DE" w:eastAsia="de-DE"/>
    </w:rPr>
  </w:style>
  <w:style w:type="paragraph" w:styleId="Heading6">
    <w:name w:val="heading 6"/>
    <w:basedOn w:val="Normal"/>
    <w:next w:val="Normal"/>
    <w:link w:val="Heading6Char"/>
    <w:rsid w:val="009E559D"/>
    <w:pPr>
      <w:numPr>
        <w:ilvl w:val="5"/>
        <w:numId w:val="13"/>
      </w:numPr>
      <w:spacing w:before="240" w:after="60"/>
      <w:outlineLvl w:val="5"/>
    </w:pPr>
    <w:rPr>
      <w:rFonts w:ascii="Calibri" w:eastAsia="MS ??" w:hAnsi="Calibri" w:cs="Times New Roman"/>
      <w:b/>
      <w:bCs/>
    </w:rPr>
  </w:style>
  <w:style w:type="paragraph" w:styleId="Heading7">
    <w:name w:val="heading 7"/>
    <w:basedOn w:val="Normal"/>
    <w:next w:val="Normal"/>
    <w:link w:val="Heading7Char"/>
    <w:rsid w:val="009E559D"/>
    <w:pPr>
      <w:numPr>
        <w:ilvl w:val="6"/>
        <w:numId w:val="13"/>
      </w:numPr>
      <w:spacing w:before="240" w:after="60"/>
      <w:outlineLvl w:val="6"/>
    </w:pPr>
    <w:rPr>
      <w:rFonts w:ascii="Calibri" w:eastAsia="MS ??" w:hAnsi="Calibri" w:cs="Times New Roman"/>
    </w:rPr>
  </w:style>
  <w:style w:type="paragraph" w:styleId="Heading8">
    <w:name w:val="heading 8"/>
    <w:basedOn w:val="Normal"/>
    <w:next w:val="Normal"/>
    <w:link w:val="Heading8Char"/>
    <w:rsid w:val="009E559D"/>
    <w:pPr>
      <w:numPr>
        <w:ilvl w:val="7"/>
        <w:numId w:val="13"/>
      </w:numPr>
      <w:spacing w:before="240" w:after="60"/>
      <w:outlineLvl w:val="7"/>
    </w:pPr>
    <w:rPr>
      <w:rFonts w:ascii="Calibri" w:eastAsia="MS ??" w:hAnsi="Calibri" w:cs="Times New Roman"/>
      <w:i/>
      <w:iCs/>
    </w:rPr>
  </w:style>
  <w:style w:type="paragraph" w:styleId="Heading9">
    <w:name w:val="heading 9"/>
    <w:basedOn w:val="Normal"/>
    <w:next w:val="Normal"/>
    <w:link w:val="Heading9Char"/>
    <w:rsid w:val="009E559D"/>
    <w:pPr>
      <w:numPr>
        <w:ilvl w:val="8"/>
        <w:numId w:val="13"/>
      </w:numPr>
      <w:spacing w:before="240" w:after="60"/>
      <w:outlineLvl w:val="8"/>
    </w:pPr>
    <w:rPr>
      <w:rFonts w:ascii="Cambria" w:eastAsia="MS ????"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243509"/>
    <w:rPr>
      <w:rFonts w:ascii="Arial" w:hAnsi="Arial" w:cs="Calibri"/>
      <w:b/>
      <w:bCs/>
      <w:caps/>
      <w:kern w:val="28"/>
      <w:sz w:val="24"/>
      <w:szCs w:val="24"/>
      <w:lang w:val="en-GB" w:eastAsia="de-DE"/>
    </w:rPr>
  </w:style>
  <w:style w:type="character" w:customStyle="1" w:styleId="Heading2Char">
    <w:name w:val="Heading 2 Char"/>
    <w:basedOn w:val="DefaultParagraphFont"/>
    <w:link w:val="Heading2"/>
    <w:uiPriority w:val="99"/>
    <w:locked/>
    <w:rsid w:val="00B83466"/>
    <w:rPr>
      <w:rFonts w:ascii="Arial" w:eastAsia="MS Mincho" w:hAnsi="Arial"/>
      <w:b/>
      <w:bCs/>
      <w:kern w:val="28"/>
      <w:szCs w:val="20"/>
      <w:lang w:val="en-GB" w:eastAsia="de-DE"/>
    </w:rPr>
  </w:style>
  <w:style w:type="character" w:customStyle="1" w:styleId="Heading3Char">
    <w:name w:val="Heading 3 Char"/>
    <w:basedOn w:val="DefaultParagraphFont"/>
    <w:link w:val="Heading3"/>
    <w:uiPriority w:val="99"/>
    <w:locked/>
    <w:rsid w:val="009E559D"/>
    <w:rPr>
      <w:rFonts w:ascii="Arial" w:eastAsia="MS ??" w:hAnsi="Arial"/>
      <w:lang w:eastAsia="de-DE"/>
    </w:rPr>
  </w:style>
  <w:style w:type="character" w:customStyle="1" w:styleId="Heading4Char">
    <w:name w:val="Heading 4 Char"/>
    <w:basedOn w:val="DefaultParagraphFont"/>
    <w:link w:val="Heading4"/>
    <w:uiPriority w:val="99"/>
    <w:locked/>
    <w:rsid w:val="009D24FF"/>
    <w:rPr>
      <w:rFonts w:ascii="Arial" w:hAnsi="Arial" w:cs="Calibri"/>
      <w:szCs w:val="20"/>
      <w:lang w:val="en-US" w:eastAsia="de-DE"/>
    </w:rPr>
  </w:style>
  <w:style w:type="character" w:customStyle="1" w:styleId="Heading5Char">
    <w:name w:val="Heading 5 Char"/>
    <w:basedOn w:val="DefaultParagraphFont"/>
    <w:link w:val="Heading5"/>
    <w:uiPriority w:val="99"/>
    <w:locked/>
    <w:rsid w:val="009E559D"/>
    <w:rPr>
      <w:rFonts w:ascii="Arial" w:hAnsi="Arial" w:cs="Calibri"/>
      <w:szCs w:val="20"/>
      <w:lang w:val="de-DE" w:eastAsia="de-DE"/>
    </w:rPr>
  </w:style>
  <w:style w:type="character" w:customStyle="1" w:styleId="Heading6Char">
    <w:name w:val="Heading 6 Char"/>
    <w:basedOn w:val="DefaultParagraphFont"/>
    <w:link w:val="Heading6"/>
    <w:uiPriority w:val="99"/>
    <w:locked/>
    <w:rsid w:val="009E559D"/>
    <w:rPr>
      <w:rFonts w:ascii="Calibri" w:eastAsia="MS ??" w:hAnsi="Calibri"/>
      <w:b/>
      <w:bCs/>
      <w:lang w:val="en-GB" w:eastAsia="en-GB"/>
    </w:rPr>
  </w:style>
  <w:style w:type="character" w:customStyle="1" w:styleId="Heading7Char">
    <w:name w:val="Heading 7 Char"/>
    <w:basedOn w:val="DefaultParagraphFont"/>
    <w:link w:val="Heading7"/>
    <w:uiPriority w:val="99"/>
    <w:locked/>
    <w:rsid w:val="009E559D"/>
    <w:rPr>
      <w:rFonts w:ascii="Calibri" w:eastAsia="MS ??" w:hAnsi="Calibri"/>
      <w:lang w:val="en-GB" w:eastAsia="en-GB"/>
    </w:rPr>
  </w:style>
  <w:style w:type="character" w:customStyle="1" w:styleId="Heading8Char">
    <w:name w:val="Heading 8 Char"/>
    <w:basedOn w:val="DefaultParagraphFont"/>
    <w:link w:val="Heading8"/>
    <w:uiPriority w:val="99"/>
    <w:locked/>
    <w:rsid w:val="009E559D"/>
    <w:rPr>
      <w:rFonts w:ascii="Calibri" w:eastAsia="MS ??" w:hAnsi="Calibri"/>
      <w:i/>
      <w:iCs/>
      <w:lang w:val="en-GB" w:eastAsia="en-GB"/>
    </w:rPr>
  </w:style>
  <w:style w:type="character" w:customStyle="1" w:styleId="Heading9Char">
    <w:name w:val="Heading 9 Char"/>
    <w:basedOn w:val="DefaultParagraphFont"/>
    <w:link w:val="Heading9"/>
    <w:uiPriority w:val="99"/>
    <w:locked/>
    <w:rsid w:val="009E559D"/>
    <w:rPr>
      <w:rFonts w:ascii="Cambria" w:eastAsia="MS ????" w:hAnsi="Cambria"/>
      <w:lang w:val="en-GB" w:eastAsia="en-GB"/>
    </w:rPr>
  </w:style>
  <w:style w:type="paragraph" w:styleId="BodyText">
    <w:name w:val="Body Text"/>
    <w:basedOn w:val="Normal"/>
    <w:link w:val="BodyTextChar"/>
    <w:qFormat/>
    <w:rsid w:val="00EF1138"/>
    <w:pPr>
      <w:tabs>
        <w:tab w:val="left" w:pos="810"/>
      </w:tabs>
      <w:spacing w:after="120"/>
      <w:jc w:val="both"/>
    </w:pPr>
    <w:rPr>
      <w:rFonts w:eastAsia="Calibri"/>
    </w:rPr>
  </w:style>
  <w:style w:type="character" w:customStyle="1" w:styleId="BodyTextChar">
    <w:name w:val="Body Text Char"/>
    <w:link w:val="BodyText"/>
    <w:locked/>
    <w:rsid w:val="00EF1138"/>
    <w:rPr>
      <w:rFonts w:ascii="Arial" w:eastAsia="Calibri" w:hAnsi="Arial" w:cs="Calibri"/>
      <w:lang w:val="en-GB" w:eastAsia="en-GB"/>
    </w:rPr>
  </w:style>
  <w:style w:type="paragraph" w:customStyle="1" w:styleId="Annex">
    <w:name w:val="Annex"/>
    <w:basedOn w:val="Heading1"/>
    <w:next w:val="Normal"/>
    <w:autoRedefine/>
    <w:rsid w:val="00732109"/>
    <w:pPr>
      <w:numPr>
        <w:numId w:val="17"/>
      </w:numPr>
      <w:jc w:val="both"/>
    </w:pPr>
    <w:rPr>
      <w:rFonts w:eastAsia="Calibri"/>
      <w:snapToGrid w:val="0"/>
    </w:rPr>
  </w:style>
  <w:style w:type="paragraph" w:customStyle="1" w:styleId="Appendix">
    <w:name w:val="Appendix"/>
    <w:basedOn w:val="Normal"/>
    <w:next w:val="Normal"/>
    <w:uiPriority w:val="99"/>
    <w:rsid w:val="009E559D"/>
    <w:pPr>
      <w:tabs>
        <w:tab w:val="num" w:pos="360"/>
        <w:tab w:val="left" w:pos="1985"/>
      </w:tabs>
      <w:spacing w:before="120" w:after="240"/>
      <w:ind w:left="720" w:hanging="360"/>
    </w:pPr>
    <w:rPr>
      <w:b/>
      <w:sz w:val="24"/>
      <w:szCs w:val="28"/>
    </w:rPr>
  </w:style>
  <w:style w:type="paragraph" w:styleId="BalloonText">
    <w:name w:val="Balloon Text"/>
    <w:basedOn w:val="Normal"/>
    <w:link w:val="BalloonTextChar"/>
    <w:uiPriority w:val="99"/>
    <w:rsid w:val="00240B4C"/>
    <w:rPr>
      <w:rFonts w:ascii="Tahoma" w:hAnsi="Tahoma" w:cs="Tahoma"/>
      <w:sz w:val="16"/>
      <w:szCs w:val="16"/>
    </w:rPr>
  </w:style>
  <w:style w:type="character" w:customStyle="1" w:styleId="BalloonTextChar">
    <w:name w:val="Balloon Text Char"/>
    <w:basedOn w:val="DefaultParagraphFont"/>
    <w:link w:val="BalloonText"/>
    <w:uiPriority w:val="99"/>
    <w:locked/>
    <w:rsid w:val="00240B4C"/>
    <w:rPr>
      <w:rFonts w:ascii="Tahoma" w:hAnsi="Tahoma" w:cs="Tahoma"/>
      <w:sz w:val="16"/>
      <w:szCs w:val="16"/>
    </w:rPr>
  </w:style>
  <w:style w:type="paragraph" w:styleId="BlockText">
    <w:name w:val="Block Text"/>
    <w:basedOn w:val="Normal"/>
    <w:uiPriority w:val="99"/>
    <w:rsid w:val="00B534F2"/>
    <w:pPr>
      <w:spacing w:after="120"/>
      <w:ind w:left="1440" w:right="1440"/>
    </w:pPr>
  </w:style>
  <w:style w:type="paragraph" w:styleId="BodyTextIndent">
    <w:name w:val="Body Text Indent"/>
    <w:basedOn w:val="Normal"/>
    <w:link w:val="BodyTextIndentChar"/>
    <w:rsid w:val="00732109"/>
    <w:pPr>
      <w:spacing w:after="120"/>
      <w:ind w:left="567"/>
    </w:pPr>
    <w:rPr>
      <w:rFonts w:eastAsia="Calibri"/>
    </w:rPr>
  </w:style>
  <w:style w:type="character" w:customStyle="1" w:styleId="BodyTextIndentChar">
    <w:name w:val="Body Text Indent Char"/>
    <w:link w:val="BodyTextIndent"/>
    <w:locked/>
    <w:rsid w:val="00732109"/>
    <w:rPr>
      <w:rFonts w:ascii="Arial" w:eastAsia="Calibri" w:hAnsi="Arial" w:cs="Calibri"/>
      <w:lang w:val="en-GB" w:eastAsia="en-GB"/>
    </w:rPr>
  </w:style>
  <w:style w:type="paragraph" w:styleId="BodyTextIndent2">
    <w:name w:val="Body Text Indent 2"/>
    <w:basedOn w:val="Normal"/>
    <w:link w:val="BodyTextIndent2Char"/>
    <w:rsid w:val="00732109"/>
    <w:pPr>
      <w:spacing w:after="120"/>
      <w:ind w:left="1134"/>
      <w:jc w:val="both"/>
    </w:pPr>
    <w:rPr>
      <w:rFonts w:eastAsia="Calibri"/>
      <w:lang w:eastAsia="de-DE"/>
    </w:rPr>
  </w:style>
  <w:style w:type="character" w:customStyle="1" w:styleId="BodyTextIndent2Char">
    <w:name w:val="Body Text Indent 2 Char"/>
    <w:link w:val="BodyTextIndent2"/>
    <w:locked/>
    <w:rsid w:val="00732109"/>
    <w:rPr>
      <w:rFonts w:ascii="Arial" w:eastAsia="Calibri" w:hAnsi="Arial" w:cs="Calibri"/>
      <w:lang w:val="en-GB" w:eastAsia="de-DE"/>
    </w:rPr>
  </w:style>
  <w:style w:type="paragraph" w:customStyle="1" w:styleId="Bullet1">
    <w:name w:val="Bullet 1"/>
    <w:basedOn w:val="Normal"/>
    <w:qFormat/>
    <w:rsid w:val="00732109"/>
    <w:pPr>
      <w:numPr>
        <w:numId w:val="20"/>
      </w:numPr>
      <w:spacing w:after="120"/>
      <w:jc w:val="both"/>
      <w:outlineLvl w:val="0"/>
    </w:pPr>
    <w:rPr>
      <w:rFonts w:eastAsia="Calibri" w:cs="Arial"/>
    </w:rPr>
  </w:style>
  <w:style w:type="paragraph" w:customStyle="1" w:styleId="Bullet1text">
    <w:name w:val="Bullet 1 text"/>
    <w:basedOn w:val="Normal"/>
    <w:rsid w:val="00732109"/>
    <w:pPr>
      <w:suppressAutoHyphens/>
      <w:spacing w:after="120"/>
      <w:ind w:left="1134"/>
      <w:jc w:val="both"/>
    </w:pPr>
    <w:rPr>
      <w:rFonts w:eastAsia="Calibri" w:cs="Arial"/>
      <w:lang w:val="fr-FR"/>
    </w:rPr>
  </w:style>
  <w:style w:type="paragraph" w:customStyle="1" w:styleId="Bullet2">
    <w:name w:val="Bullet 2"/>
    <w:basedOn w:val="Normal"/>
    <w:qFormat/>
    <w:rsid w:val="00732109"/>
    <w:pPr>
      <w:numPr>
        <w:ilvl w:val="1"/>
        <w:numId w:val="20"/>
      </w:numPr>
      <w:spacing w:after="120"/>
      <w:jc w:val="both"/>
    </w:pPr>
    <w:rPr>
      <w:rFonts w:eastAsia="Calibri" w:cs="Arial"/>
    </w:rPr>
  </w:style>
  <w:style w:type="paragraph" w:customStyle="1" w:styleId="Bullet2text">
    <w:name w:val="Bullet 2 text"/>
    <w:basedOn w:val="Normal"/>
    <w:rsid w:val="00732109"/>
    <w:pPr>
      <w:suppressAutoHyphens/>
      <w:spacing w:after="120"/>
      <w:ind w:left="1701"/>
      <w:jc w:val="both"/>
    </w:pPr>
    <w:rPr>
      <w:rFonts w:eastAsia="Calibri" w:cs="Arial"/>
    </w:rPr>
  </w:style>
  <w:style w:type="paragraph" w:customStyle="1" w:styleId="Bullet3">
    <w:name w:val="Bullet 3"/>
    <w:basedOn w:val="Normal"/>
    <w:rsid w:val="00732109"/>
    <w:pPr>
      <w:numPr>
        <w:ilvl w:val="2"/>
        <w:numId w:val="20"/>
      </w:numPr>
      <w:spacing w:after="60"/>
      <w:jc w:val="both"/>
    </w:pPr>
    <w:rPr>
      <w:rFonts w:eastAsia="Calibri" w:cs="Arial"/>
      <w:sz w:val="20"/>
    </w:rPr>
  </w:style>
  <w:style w:type="paragraph" w:customStyle="1" w:styleId="Bullet3text">
    <w:name w:val="Bullet 3 text"/>
    <w:basedOn w:val="Normal"/>
    <w:rsid w:val="00732109"/>
    <w:pPr>
      <w:suppressAutoHyphens/>
      <w:spacing w:after="60"/>
      <w:ind w:left="2268"/>
    </w:pPr>
    <w:rPr>
      <w:rFonts w:eastAsia="Calibri" w:cs="Arial"/>
      <w:sz w:val="20"/>
    </w:rPr>
  </w:style>
  <w:style w:type="character" w:styleId="CommentReference">
    <w:name w:val="annotation reference"/>
    <w:basedOn w:val="DefaultParagraphFont"/>
    <w:uiPriority w:val="99"/>
    <w:rsid w:val="00B534F2"/>
    <w:rPr>
      <w:rFonts w:cs="Times New Roman"/>
      <w:sz w:val="16"/>
    </w:rPr>
  </w:style>
  <w:style w:type="paragraph" w:styleId="CommentText">
    <w:name w:val="annotation text"/>
    <w:basedOn w:val="Normal"/>
    <w:link w:val="CommentTextChar"/>
    <w:uiPriority w:val="99"/>
    <w:rsid w:val="00B534F2"/>
    <w:rPr>
      <w:rFonts w:cs="Times New Roman"/>
      <w:szCs w:val="24"/>
      <w:lang w:val="nl-NL" w:eastAsia="de-DE"/>
    </w:rPr>
  </w:style>
  <w:style w:type="character" w:customStyle="1" w:styleId="CommentTextChar">
    <w:name w:val="Comment Text Char"/>
    <w:basedOn w:val="DefaultParagraphFont"/>
    <w:link w:val="CommentText"/>
    <w:uiPriority w:val="99"/>
    <w:locked/>
    <w:rsid w:val="00B534F2"/>
    <w:rPr>
      <w:rFonts w:ascii="Arial" w:hAnsi="Arial" w:cs="Times New Roman"/>
      <w:sz w:val="24"/>
      <w:lang w:eastAsia="de-DE"/>
    </w:rPr>
  </w:style>
  <w:style w:type="paragraph" w:styleId="CommentSubject">
    <w:name w:val="annotation subject"/>
    <w:basedOn w:val="CommentText"/>
    <w:next w:val="CommentText"/>
    <w:link w:val="CommentSubjectChar"/>
    <w:uiPriority w:val="99"/>
    <w:rsid w:val="00B534F2"/>
    <w:rPr>
      <w:b/>
      <w:bCs/>
      <w:lang w:eastAsia="en-US"/>
    </w:rPr>
  </w:style>
  <w:style w:type="character" w:customStyle="1" w:styleId="CommentSubjectChar">
    <w:name w:val="Comment Subject Char"/>
    <w:basedOn w:val="CommentTextChar"/>
    <w:link w:val="CommentSubject"/>
    <w:uiPriority w:val="99"/>
    <w:locked/>
    <w:rsid w:val="00B534F2"/>
    <w:rPr>
      <w:rFonts w:ascii="Arial" w:hAnsi="Arial" w:cs="Times New Roman"/>
      <w:b/>
      <w:sz w:val="24"/>
      <w:lang w:eastAsia="en-US"/>
    </w:rPr>
  </w:style>
  <w:style w:type="paragraph" w:styleId="DocumentMap">
    <w:name w:val="Document Map"/>
    <w:basedOn w:val="Normal"/>
    <w:link w:val="DocumentMapChar"/>
    <w:uiPriority w:val="99"/>
    <w:rsid w:val="00240B4C"/>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locked/>
    <w:rsid w:val="00240B4C"/>
    <w:rPr>
      <w:rFonts w:ascii="Tahoma" w:hAnsi="Tahoma" w:cs="Tahoma"/>
      <w:shd w:val="clear" w:color="auto" w:fill="000080"/>
    </w:rPr>
  </w:style>
  <w:style w:type="character" w:styleId="Emphasis">
    <w:name w:val="Emphasis"/>
    <w:basedOn w:val="DefaultParagraphFont"/>
    <w:uiPriority w:val="99"/>
    <w:rsid w:val="00B534F2"/>
    <w:rPr>
      <w:rFonts w:cs="Times New Roman"/>
      <w:i/>
    </w:rPr>
  </w:style>
  <w:style w:type="paragraph" w:customStyle="1" w:styleId="equation">
    <w:name w:val="equation"/>
    <w:basedOn w:val="Normal"/>
    <w:next w:val="BodyText"/>
    <w:uiPriority w:val="99"/>
    <w:rsid w:val="009E559D"/>
    <w:pPr>
      <w:keepNext/>
      <w:numPr>
        <w:numId w:val="11"/>
      </w:numPr>
      <w:tabs>
        <w:tab w:val="left" w:pos="142"/>
      </w:tabs>
      <w:spacing w:after="120"/>
      <w:jc w:val="right"/>
    </w:pPr>
  </w:style>
  <w:style w:type="paragraph" w:customStyle="1" w:styleId="Figure">
    <w:name w:val="Figure_#"/>
    <w:basedOn w:val="Normal"/>
    <w:next w:val="Normal"/>
    <w:qFormat/>
    <w:rsid w:val="009E559D"/>
    <w:pPr>
      <w:numPr>
        <w:numId w:val="12"/>
      </w:numPr>
      <w:spacing w:before="120" w:after="120"/>
      <w:jc w:val="center"/>
    </w:pPr>
    <w:rPr>
      <w:i/>
      <w:szCs w:val="20"/>
    </w:rPr>
  </w:style>
  <w:style w:type="character" w:styleId="FollowedHyperlink">
    <w:name w:val="FollowedHyperlink"/>
    <w:basedOn w:val="DefaultParagraphFont"/>
    <w:uiPriority w:val="99"/>
    <w:rsid w:val="00B534F2"/>
    <w:rPr>
      <w:rFonts w:cs="Times New Roman"/>
      <w:color w:val="800080"/>
      <w:u w:val="single"/>
    </w:rPr>
  </w:style>
  <w:style w:type="paragraph" w:styleId="Footer">
    <w:name w:val="footer"/>
    <w:basedOn w:val="Normal"/>
    <w:link w:val="FooterChar"/>
    <w:uiPriority w:val="99"/>
    <w:rsid w:val="00240B4C"/>
    <w:pPr>
      <w:tabs>
        <w:tab w:val="center" w:pos="4820"/>
        <w:tab w:val="right" w:pos="9639"/>
      </w:tabs>
    </w:pPr>
  </w:style>
  <w:style w:type="character" w:customStyle="1" w:styleId="FooterChar">
    <w:name w:val="Footer Char"/>
    <w:basedOn w:val="DefaultParagraphFont"/>
    <w:link w:val="Footer"/>
    <w:uiPriority w:val="99"/>
    <w:locked/>
    <w:rsid w:val="00240B4C"/>
    <w:rPr>
      <w:rFonts w:ascii="Arial" w:hAnsi="Arial" w:cs="Calibri"/>
      <w:sz w:val="22"/>
      <w:szCs w:val="22"/>
    </w:rPr>
  </w:style>
  <w:style w:type="character" w:styleId="FootnoteReference">
    <w:name w:val="footnote reference"/>
    <w:basedOn w:val="DefaultParagraphFont"/>
    <w:rsid w:val="00240B4C"/>
    <w:rPr>
      <w:rFonts w:ascii="Arial" w:hAnsi="Arial" w:cs="Times New Roman"/>
      <w:sz w:val="16"/>
    </w:rPr>
  </w:style>
  <w:style w:type="paragraph" w:styleId="FootnoteText">
    <w:name w:val="footnote text"/>
    <w:basedOn w:val="Normal"/>
    <w:link w:val="FootnoteTextChar"/>
    <w:rsid w:val="00240B4C"/>
    <w:rPr>
      <w:sz w:val="20"/>
      <w:szCs w:val="20"/>
    </w:rPr>
  </w:style>
  <w:style w:type="character" w:customStyle="1" w:styleId="FootnoteTextChar">
    <w:name w:val="Footnote Text Char"/>
    <w:basedOn w:val="DefaultParagraphFont"/>
    <w:link w:val="FootnoteText"/>
    <w:locked/>
    <w:rsid w:val="00240B4C"/>
    <w:rPr>
      <w:rFonts w:ascii="Arial" w:hAnsi="Arial" w:cs="Calibri"/>
    </w:rPr>
  </w:style>
  <w:style w:type="paragraph" w:styleId="Header">
    <w:name w:val="header"/>
    <w:basedOn w:val="Normal"/>
    <w:link w:val="HeaderChar"/>
    <w:rsid w:val="00240B4C"/>
    <w:pPr>
      <w:tabs>
        <w:tab w:val="center" w:pos="4820"/>
        <w:tab w:val="right" w:pos="9639"/>
      </w:tabs>
    </w:pPr>
  </w:style>
  <w:style w:type="character" w:customStyle="1" w:styleId="HeaderChar">
    <w:name w:val="Header Char"/>
    <w:basedOn w:val="DefaultParagraphFont"/>
    <w:link w:val="Header"/>
    <w:locked/>
    <w:rsid w:val="00240B4C"/>
    <w:rPr>
      <w:rFonts w:ascii="Arial" w:hAnsi="Arial" w:cs="Calibri"/>
      <w:sz w:val="22"/>
      <w:szCs w:val="22"/>
    </w:rPr>
  </w:style>
  <w:style w:type="character" w:styleId="Hyperlink">
    <w:name w:val="Hyperlink"/>
    <w:basedOn w:val="DefaultParagraphFont"/>
    <w:uiPriority w:val="99"/>
    <w:rsid w:val="00240B4C"/>
    <w:rPr>
      <w:rFonts w:cs="Times New Roman"/>
      <w:color w:val="0000FF"/>
      <w:u w:val="single"/>
    </w:rPr>
  </w:style>
  <w:style w:type="paragraph" w:styleId="Index1">
    <w:name w:val="index 1"/>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uiPriority w:val="99"/>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732109"/>
    <w:pPr>
      <w:numPr>
        <w:numId w:val="23"/>
      </w:numPr>
      <w:spacing w:after="120"/>
      <w:jc w:val="both"/>
    </w:pPr>
    <w:rPr>
      <w:rFonts w:eastAsia="MS Mincho"/>
      <w:lang w:eastAsia="ja-JP"/>
    </w:rPr>
  </w:style>
  <w:style w:type="paragraph" w:customStyle="1" w:styleId="List1indent">
    <w:name w:val="List 1 indent"/>
    <w:basedOn w:val="Normal"/>
    <w:qFormat/>
    <w:rsid w:val="009E559D"/>
    <w:pPr>
      <w:numPr>
        <w:ilvl w:val="1"/>
        <w:numId w:val="4"/>
      </w:numPr>
      <w:tabs>
        <w:tab w:val="clear" w:pos="993"/>
        <w:tab w:val="num" w:pos="1134"/>
      </w:tabs>
      <w:spacing w:after="120"/>
      <w:ind w:left="1134"/>
      <w:jc w:val="both"/>
    </w:pPr>
    <w:rPr>
      <w:szCs w:val="20"/>
    </w:rPr>
  </w:style>
  <w:style w:type="paragraph" w:customStyle="1" w:styleId="List1indent2">
    <w:name w:val="List 1 indent 2"/>
    <w:basedOn w:val="Normal"/>
    <w:rsid w:val="00732109"/>
    <w:pPr>
      <w:widowControl w:val="0"/>
      <w:numPr>
        <w:ilvl w:val="2"/>
        <w:numId w:val="23"/>
      </w:numPr>
      <w:autoSpaceDE w:val="0"/>
      <w:autoSpaceDN w:val="0"/>
      <w:adjustRightInd w:val="0"/>
      <w:spacing w:after="120"/>
      <w:jc w:val="both"/>
    </w:pPr>
    <w:rPr>
      <w:rFonts w:eastAsia="Calibri" w:cs="Arial"/>
      <w:sz w:val="20"/>
      <w:szCs w:val="20"/>
    </w:rPr>
  </w:style>
  <w:style w:type="paragraph" w:customStyle="1" w:styleId="List1indent2text">
    <w:name w:val="List 1 indent 2 text"/>
    <w:basedOn w:val="Normal"/>
    <w:rsid w:val="00732109"/>
    <w:pPr>
      <w:spacing w:after="60"/>
      <w:ind w:left="1701"/>
      <w:jc w:val="both"/>
    </w:pPr>
    <w:rPr>
      <w:rFonts w:eastAsia="Calibri" w:cs="Arial"/>
      <w:sz w:val="20"/>
    </w:rPr>
  </w:style>
  <w:style w:type="paragraph" w:customStyle="1" w:styleId="List1indenttext">
    <w:name w:val="List 1 indent text"/>
    <w:basedOn w:val="Normal"/>
    <w:rsid w:val="00732109"/>
    <w:pPr>
      <w:spacing w:after="120"/>
      <w:ind w:left="1134"/>
      <w:jc w:val="both"/>
    </w:pPr>
    <w:rPr>
      <w:rFonts w:eastAsia="Calibri"/>
      <w:szCs w:val="20"/>
    </w:rPr>
  </w:style>
  <w:style w:type="paragraph" w:customStyle="1" w:styleId="List1text">
    <w:name w:val="List 1 text"/>
    <w:basedOn w:val="Normal"/>
    <w:qFormat/>
    <w:rsid w:val="00732109"/>
    <w:pPr>
      <w:spacing w:after="120"/>
      <w:ind w:left="567"/>
      <w:jc w:val="both"/>
    </w:pPr>
    <w:rPr>
      <w:rFonts w:eastAsia="Calibri" w:cs="Arial"/>
    </w:rPr>
  </w:style>
  <w:style w:type="paragraph" w:styleId="ListBullet">
    <w:name w:val="List Bullet"/>
    <w:basedOn w:val="Normal"/>
    <w:autoRedefine/>
    <w:uiPriority w:val="99"/>
    <w:rsid w:val="00B534F2"/>
    <w:pPr>
      <w:spacing w:before="60" w:after="80"/>
      <w:ind w:left="354"/>
    </w:pPr>
  </w:style>
  <w:style w:type="paragraph" w:styleId="ListNumber">
    <w:name w:val="List Number"/>
    <w:basedOn w:val="Normal"/>
    <w:uiPriority w:val="99"/>
    <w:rsid w:val="009E559D"/>
    <w:pPr>
      <w:numPr>
        <w:numId w:val="1"/>
      </w:numPr>
      <w:ind w:left="360"/>
    </w:pPr>
  </w:style>
  <w:style w:type="paragraph" w:styleId="NormalWeb">
    <w:name w:val="Normal (Web)"/>
    <w:basedOn w:val="Normal"/>
    <w:uiPriority w:val="99"/>
    <w:rsid w:val="00240B4C"/>
    <w:pPr>
      <w:spacing w:before="100" w:beforeAutospacing="1" w:after="100" w:afterAutospacing="1"/>
    </w:pPr>
  </w:style>
  <w:style w:type="character" w:styleId="PageNumber">
    <w:name w:val="page number"/>
    <w:basedOn w:val="DefaultParagraphFont"/>
    <w:uiPriority w:val="99"/>
    <w:rsid w:val="00240B4C"/>
    <w:rPr>
      <w:rFonts w:cs="Times New Roman"/>
    </w:rPr>
  </w:style>
  <w:style w:type="paragraph" w:styleId="Quote">
    <w:name w:val="Quote"/>
    <w:basedOn w:val="Normal"/>
    <w:next w:val="Normal"/>
    <w:link w:val="QuoteChar"/>
    <w:uiPriority w:val="99"/>
    <w:rsid w:val="00240B4C"/>
    <w:rPr>
      <w:i/>
      <w:iCs/>
      <w:color w:val="000000"/>
    </w:rPr>
  </w:style>
  <w:style w:type="character" w:customStyle="1" w:styleId="QuoteChar">
    <w:name w:val="Quote Char"/>
    <w:basedOn w:val="DefaultParagraphFont"/>
    <w:link w:val="Quote"/>
    <w:uiPriority w:val="99"/>
    <w:locked/>
    <w:rsid w:val="00240B4C"/>
    <w:rPr>
      <w:rFonts w:ascii="Arial" w:hAnsi="Arial" w:cs="Calibri"/>
      <w:i/>
      <w:iCs/>
      <w:color w:val="000000"/>
      <w:sz w:val="22"/>
      <w:szCs w:val="22"/>
    </w:rPr>
  </w:style>
  <w:style w:type="paragraph" w:customStyle="1" w:styleId="References">
    <w:name w:val="References"/>
    <w:basedOn w:val="Normal"/>
    <w:uiPriority w:val="99"/>
    <w:rsid w:val="009E559D"/>
    <w:pPr>
      <w:numPr>
        <w:numId w:val="15"/>
      </w:numPr>
      <w:spacing w:after="120"/>
    </w:pPr>
    <w:rPr>
      <w:rFonts w:cs="Times New Roman"/>
      <w:szCs w:val="20"/>
      <w:lang w:eastAsia="en-US"/>
    </w:rPr>
  </w:style>
  <w:style w:type="paragraph" w:styleId="Subtitle">
    <w:name w:val="Subtitle"/>
    <w:basedOn w:val="Normal"/>
    <w:link w:val="SubtitleChar"/>
    <w:uiPriority w:val="99"/>
    <w:rsid w:val="00B534F2"/>
    <w:pPr>
      <w:spacing w:after="60"/>
      <w:jc w:val="center"/>
      <w:outlineLvl w:val="1"/>
    </w:pPr>
    <w:rPr>
      <w:rFonts w:cs="Times New Roman"/>
      <w:b/>
      <w:sz w:val="28"/>
      <w:szCs w:val="28"/>
      <w:lang w:val="nl-NL" w:eastAsia="en-US"/>
    </w:rPr>
  </w:style>
  <w:style w:type="character" w:customStyle="1" w:styleId="SubtitleChar">
    <w:name w:val="Subtitle Char"/>
    <w:basedOn w:val="DefaultParagraphFont"/>
    <w:link w:val="Subtitle"/>
    <w:uiPriority w:val="99"/>
    <w:locked/>
    <w:rsid w:val="00B534F2"/>
    <w:rPr>
      <w:rFonts w:ascii="Arial" w:hAnsi="Arial" w:cs="Times New Roman"/>
      <w:b/>
      <w:sz w:val="28"/>
      <w:lang w:eastAsia="en-US"/>
    </w:rPr>
  </w:style>
  <w:style w:type="paragraph" w:styleId="TableofFigures">
    <w:name w:val="table of figures"/>
    <w:basedOn w:val="Normal"/>
    <w:next w:val="Normal"/>
    <w:autoRedefine/>
    <w:uiPriority w:val="99"/>
    <w:rsid w:val="009D24FF"/>
    <w:pPr>
      <w:tabs>
        <w:tab w:val="right" w:pos="9639"/>
      </w:tabs>
      <w:spacing w:before="120" w:after="120"/>
      <w:ind w:left="1134" w:right="284" w:hanging="1134"/>
    </w:pPr>
    <w:rPr>
      <w:rFonts w:eastAsiaTheme="minorEastAsia" w:cs="Arial"/>
      <w:noProof/>
      <w:lang w:val="en-US" w:eastAsia="ja-JP"/>
    </w:rPr>
  </w:style>
  <w:style w:type="paragraph" w:customStyle="1" w:styleId="Table">
    <w:name w:val="Table_#"/>
    <w:basedOn w:val="Normal"/>
    <w:next w:val="Normal"/>
    <w:qFormat/>
    <w:rsid w:val="009E559D"/>
    <w:pPr>
      <w:numPr>
        <w:numId w:val="16"/>
      </w:numPr>
      <w:spacing w:before="120" w:after="120"/>
      <w:jc w:val="center"/>
    </w:pPr>
    <w:rPr>
      <w:i/>
      <w:szCs w:val="20"/>
    </w:rPr>
  </w:style>
  <w:style w:type="paragraph" w:customStyle="1" w:styleId="Tabletext">
    <w:name w:val="Table_text"/>
    <w:basedOn w:val="Normal"/>
    <w:uiPriority w:val="99"/>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uiPriority w:val="99"/>
    <w:qFormat/>
    <w:rsid w:val="00240B4C"/>
    <w:pPr>
      <w:spacing w:before="120" w:after="240"/>
      <w:jc w:val="center"/>
      <w:outlineLvl w:val="0"/>
    </w:pPr>
    <w:rPr>
      <w:rFonts w:cs="Arial"/>
      <w:b/>
      <w:bCs/>
      <w:kern w:val="28"/>
      <w:sz w:val="32"/>
      <w:szCs w:val="32"/>
    </w:rPr>
  </w:style>
  <w:style w:type="character" w:customStyle="1" w:styleId="TitleChar">
    <w:name w:val="Title Char"/>
    <w:basedOn w:val="DefaultParagraphFont"/>
    <w:link w:val="Title"/>
    <w:uiPriority w:val="99"/>
    <w:locked/>
    <w:rsid w:val="00240B4C"/>
    <w:rPr>
      <w:rFonts w:ascii="Arial" w:hAnsi="Arial" w:cs="Arial"/>
      <w:b/>
      <w:bCs/>
      <w:kern w:val="28"/>
      <w:sz w:val="32"/>
      <w:szCs w:val="32"/>
    </w:rPr>
  </w:style>
  <w:style w:type="paragraph" w:styleId="TOC1">
    <w:name w:val="toc 1"/>
    <w:basedOn w:val="Normal"/>
    <w:next w:val="Normal"/>
    <w:autoRedefine/>
    <w:uiPriority w:val="39"/>
    <w:qFormat/>
    <w:rsid w:val="00D41401"/>
    <w:pPr>
      <w:tabs>
        <w:tab w:val="right" w:pos="9639"/>
      </w:tabs>
      <w:spacing w:before="120" w:after="120"/>
      <w:ind w:left="567" w:right="284" w:hanging="567"/>
    </w:pPr>
    <w:rPr>
      <w:rFonts w:eastAsia="MS ??" w:cs="Times New Roman"/>
      <w:noProof/>
      <w:lang w:val="en-US" w:eastAsia="ja-JP"/>
    </w:rPr>
  </w:style>
  <w:style w:type="paragraph" w:styleId="TOC2">
    <w:name w:val="toc 2"/>
    <w:basedOn w:val="Normal"/>
    <w:next w:val="Normal"/>
    <w:autoRedefine/>
    <w:uiPriority w:val="39"/>
    <w:rsid w:val="00D41401"/>
    <w:pPr>
      <w:tabs>
        <w:tab w:val="right" w:pos="9639"/>
      </w:tabs>
      <w:spacing w:before="120" w:after="120"/>
      <w:ind w:left="1418" w:right="284" w:hanging="851"/>
    </w:pPr>
    <w:rPr>
      <w:rFonts w:ascii="Calibri" w:eastAsia="MS ??" w:hAnsi="Calibri" w:cs="Times New Roman"/>
      <w:noProof/>
      <w:sz w:val="24"/>
      <w:szCs w:val="24"/>
      <w:lang w:val="en-US" w:eastAsia="ja-JP"/>
    </w:rPr>
  </w:style>
  <w:style w:type="paragraph" w:styleId="TOC3">
    <w:name w:val="toc 3"/>
    <w:basedOn w:val="Normal"/>
    <w:next w:val="Normal"/>
    <w:autoRedefine/>
    <w:uiPriority w:val="39"/>
    <w:rsid w:val="00D41401"/>
    <w:pPr>
      <w:tabs>
        <w:tab w:val="right" w:pos="9639"/>
      </w:tabs>
      <w:ind w:left="2268" w:right="284" w:hanging="850"/>
    </w:pPr>
    <w:rPr>
      <w:rFonts w:ascii="Calibri" w:eastAsia="MS ??" w:hAnsi="Calibri" w:cs="Times New Roman"/>
      <w:noProof/>
      <w:sz w:val="24"/>
      <w:szCs w:val="24"/>
      <w:lang w:val="en-US" w:eastAsia="ja-JP"/>
    </w:rPr>
  </w:style>
  <w:style w:type="paragraph" w:styleId="TOC4">
    <w:name w:val="toc 4"/>
    <w:basedOn w:val="Normal"/>
    <w:next w:val="Normal"/>
    <w:uiPriority w:val="39"/>
    <w:rsid w:val="00392C27"/>
    <w:pPr>
      <w:tabs>
        <w:tab w:val="right" w:pos="9639"/>
      </w:tabs>
      <w:spacing w:before="120" w:after="120"/>
      <w:ind w:right="284"/>
    </w:pPr>
    <w:rPr>
      <w:rFonts w:cs="Times New Roman"/>
      <w:lang w:eastAsia="en-US"/>
    </w:rPr>
  </w:style>
  <w:style w:type="paragraph" w:styleId="TOC5">
    <w:name w:val="toc 5"/>
    <w:basedOn w:val="Normal"/>
    <w:next w:val="Normal"/>
    <w:autoRedefine/>
    <w:uiPriority w:val="39"/>
    <w:rsid w:val="00D41401"/>
    <w:pPr>
      <w:tabs>
        <w:tab w:val="right" w:pos="9639"/>
      </w:tabs>
      <w:spacing w:after="120"/>
      <w:ind w:left="1418" w:right="284" w:hanging="1418"/>
    </w:pPr>
    <w:rPr>
      <w:rFonts w:cs="Times New Roman"/>
      <w:lang w:eastAsia="en-US"/>
    </w:rPr>
  </w:style>
  <w:style w:type="paragraph" w:styleId="TOC6">
    <w:name w:val="toc 6"/>
    <w:basedOn w:val="Normal"/>
    <w:next w:val="Normal"/>
    <w:autoRedefine/>
    <w:uiPriority w:val="99"/>
    <w:rsid w:val="009E559D"/>
    <w:pPr>
      <w:tabs>
        <w:tab w:val="right" w:pos="9639"/>
      </w:tabs>
      <w:spacing w:after="120"/>
      <w:ind w:right="284"/>
      <w:jc w:val="both"/>
    </w:pPr>
    <w:rPr>
      <w:rFonts w:cs="Times New Roman"/>
      <w:b/>
      <w:bCs/>
      <w:caps/>
      <w:sz w:val="24"/>
      <w:szCs w:val="24"/>
      <w:lang w:eastAsia="en-US"/>
    </w:rPr>
  </w:style>
  <w:style w:type="paragraph" w:styleId="TOC7">
    <w:name w:val="toc 7"/>
    <w:basedOn w:val="Normal"/>
    <w:next w:val="Normal"/>
    <w:autoRedefine/>
    <w:uiPriority w:val="99"/>
    <w:rsid w:val="00240B4C"/>
    <w:pPr>
      <w:ind w:left="1200"/>
    </w:pPr>
    <w:rPr>
      <w:sz w:val="20"/>
      <w:szCs w:val="20"/>
    </w:rPr>
  </w:style>
  <w:style w:type="paragraph" w:styleId="TOC8">
    <w:name w:val="toc 8"/>
    <w:basedOn w:val="Normal"/>
    <w:next w:val="Normal"/>
    <w:autoRedefine/>
    <w:uiPriority w:val="99"/>
    <w:rsid w:val="00240B4C"/>
    <w:pPr>
      <w:ind w:left="1440"/>
    </w:pPr>
    <w:rPr>
      <w:sz w:val="20"/>
      <w:szCs w:val="20"/>
    </w:rPr>
  </w:style>
  <w:style w:type="paragraph" w:styleId="TOC9">
    <w:name w:val="toc 9"/>
    <w:basedOn w:val="Normal"/>
    <w:next w:val="Normal"/>
    <w:autoRedefine/>
    <w:uiPriority w:val="99"/>
    <w:rsid w:val="00240B4C"/>
    <w:pPr>
      <w:ind w:left="1680"/>
    </w:pPr>
    <w:rPr>
      <w:sz w:val="20"/>
      <w:szCs w:val="20"/>
    </w:rPr>
  </w:style>
  <w:style w:type="table" w:styleId="TableGrid">
    <w:name w:val="Table Grid"/>
    <w:basedOn w:val="TableNormal"/>
    <w:uiPriority w:val="99"/>
    <w:rsid w:val="00371BEF"/>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uiPriority w:val="99"/>
    <w:rsid w:val="00F710A0"/>
    <w:pPr>
      <w:spacing w:before="120" w:after="120"/>
    </w:pPr>
    <w:rPr>
      <w:rFonts w:cs="Arial"/>
      <w:b/>
      <w:caps/>
      <w:sz w:val="24"/>
    </w:rPr>
  </w:style>
  <w:style w:type="paragraph" w:customStyle="1" w:styleId="AnnexHeading2">
    <w:name w:val="Annex Heading 2"/>
    <w:basedOn w:val="Normal"/>
    <w:next w:val="BodyText"/>
    <w:uiPriority w:val="99"/>
    <w:rsid w:val="00F710A0"/>
    <w:pPr>
      <w:spacing w:before="120" w:after="120"/>
    </w:pPr>
    <w:rPr>
      <w:rFonts w:cs="Arial"/>
      <w:b/>
    </w:rPr>
  </w:style>
  <w:style w:type="paragraph" w:customStyle="1" w:styleId="AnnexHeading3">
    <w:name w:val="Annex Heading 3"/>
    <w:basedOn w:val="Normal"/>
    <w:next w:val="Normal"/>
    <w:uiPriority w:val="99"/>
    <w:rsid w:val="00F710A0"/>
    <w:pPr>
      <w:spacing w:before="120" w:after="120"/>
    </w:pPr>
    <w:rPr>
      <w:rFonts w:cs="Arial"/>
    </w:rPr>
  </w:style>
  <w:style w:type="paragraph" w:customStyle="1" w:styleId="AnnexHeading4">
    <w:name w:val="Annex Heading 4"/>
    <w:basedOn w:val="Normal"/>
    <w:next w:val="BodyText"/>
    <w:uiPriority w:val="99"/>
    <w:rsid w:val="00F710A0"/>
    <w:pPr>
      <w:spacing w:before="120" w:after="120"/>
    </w:pPr>
    <w:rPr>
      <w:rFonts w:cs="Arial"/>
    </w:rPr>
  </w:style>
  <w:style w:type="paragraph" w:styleId="List2">
    <w:name w:val="List 2"/>
    <w:basedOn w:val="Normal"/>
    <w:uiPriority w:val="99"/>
    <w:rsid w:val="007379A8"/>
    <w:pPr>
      <w:ind w:left="566" w:hanging="283"/>
      <w:contextualSpacing/>
    </w:pPr>
  </w:style>
  <w:style w:type="paragraph" w:styleId="BodyTextIndent3">
    <w:name w:val="Body Text Indent 3"/>
    <w:basedOn w:val="Normal"/>
    <w:link w:val="BodyTextIndent3Char"/>
    <w:uiPriority w:val="99"/>
    <w:rsid w:val="00DD6174"/>
    <w:pPr>
      <w:spacing w:after="120"/>
      <w:ind w:left="1134"/>
    </w:pPr>
    <w:rPr>
      <w:rFonts w:cs="Times New Roman"/>
      <w:lang w:val="nl-NL" w:eastAsia="en-US"/>
    </w:rPr>
  </w:style>
  <w:style w:type="character" w:customStyle="1" w:styleId="BodyTextIndent3Char">
    <w:name w:val="Body Text Indent 3 Char"/>
    <w:basedOn w:val="DefaultParagraphFont"/>
    <w:link w:val="BodyTextIndent3"/>
    <w:uiPriority w:val="99"/>
    <w:locked/>
    <w:rsid w:val="00DD6174"/>
    <w:rPr>
      <w:rFonts w:ascii="Arial" w:hAnsi="Arial" w:cs="Times New Roman"/>
      <w:sz w:val="22"/>
      <w:lang w:eastAsia="en-US"/>
    </w:rPr>
  </w:style>
  <w:style w:type="paragraph" w:customStyle="1" w:styleId="AppendixHeading1">
    <w:name w:val="Appendix Heading 1"/>
    <w:basedOn w:val="Normal"/>
    <w:next w:val="BodyText"/>
    <w:uiPriority w:val="99"/>
    <w:rsid w:val="009E559D"/>
    <w:pPr>
      <w:numPr>
        <w:numId w:val="9"/>
      </w:numPr>
      <w:spacing w:before="120" w:after="120"/>
    </w:pPr>
    <w:rPr>
      <w:rFonts w:cs="Arial"/>
      <w:b/>
      <w:caps/>
      <w:sz w:val="24"/>
    </w:rPr>
  </w:style>
  <w:style w:type="paragraph" w:customStyle="1" w:styleId="AppendixHeading2">
    <w:name w:val="Appendix Heading 2"/>
    <w:basedOn w:val="Normal"/>
    <w:next w:val="BodyText"/>
    <w:uiPriority w:val="99"/>
    <w:rsid w:val="009E559D"/>
    <w:pPr>
      <w:numPr>
        <w:ilvl w:val="1"/>
        <w:numId w:val="9"/>
      </w:numPr>
      <w:spacing w:before="120" w:after="120"/>
    </w:pPr>
    <w:rPr>
      <w:rFonts w:cs="Arial"/>
      <w:b/>
    </w:rPr>
  </w:style>
  <w:style w:type="paragraph" w:styleId="BodyTextFirstIndent">
    <w:name w:val="Body Text First Indent"/>
    <w:basedOn w:val="BodyText"/>
    <w:link w:val="BodyTextFirstIndentChar"/>
    <w:uiPriority w:val="99"/>
    <w:rsid w:val="00DD6174"/>
    <w:pPr>
      <w:ind w:firstLine="210"/>
      <w:jc w:val="left"/>
    </w:pPr>
    <w:rPr>
      <w:rFonts w:cs="Times New Roman"/>
      <w:szCs w:val="24"/>
      <w:lang w:val="nl-NL" w:eastAsia="en-US"/>
    </w:rPr>
  </w:style>
  <w:style w:type="character" w:customStyle="1" w:styleId="BodyTextFirstIndentChar">
    <w:name w:val="Body Text First Indent Char"/>
    <w:basedOn w:val="BodyTextChar"/>
    <w:link w:val="BodyTextFirstIndent"/>
    <w:uiPriority w:val="99"/>
    <w:locked/>
    <w:rsid w:val="00DD6174"/>
    <w:rPr>
      <w:rFonts w:ascii="Arial" w:eastAsia="Calibri" w:hAnsi="Arial" w:cs="Calibri"/>
      <w:sz w:val="22"/>
      <w:szCs w:val="22"/>
      <w:lang w:val="en-GB" w:eastAsia="en-US"/>
    </w:rPr>
  </w:style>
  <w:style w:type="paragraph" w:styleId="BodyTextFirstIndent2">
    <w:name w:val="Body Text First Indent 2"/>
    <w:basedOn w:val="BodyTextIndent"/>
    <w:link w:val="BodyTextFirstIndent2Char"/>
    <w:uiPriority w:val="99"/>
    <w:rsid w:val="00DD6174"/>
    <w:pPr>
      <w:ind w:left="283" w:firstLine="210"/>
    </w:pPr>
    <w:rPr>
      <w:rFonts w:cs="Times New Roman"/>
      <w:szCs w:val="24"/>
      <w:lang w:val="nl-NL" w:eastAsia="en-US"/>
    </w:rPr>
  </w:style>
  <w:style w:type="character" w:customStyle="1" w:styleId="BodyTextFirstIndent2Char">
    <w:name w:val="Body Text First Indent 2 Char"/>
    <w:basedOn w:val="BodyTextIndentChar"/>
    <w:link w:val="BodyTextFirstIndent2"/>
    <w:uiPriority w:val="99"/>
    <w:locked/>
    <w:rsid w:val="00DD6174"/>
    <w:rPr>
      <w:rFonts w:ascii="Arial" w:eastAsia="Calibri" w:hAnsi="Arial" w:cs="Calibri"/>
      <w:sz w:val="22"/>
      <w:szCs w:val="22"/>
      <w:lang w:val="en-GB" w:eastAsia="en-US"/>
    </w:rPr>
  </w:style>
  <w:style w:type="paragraph" w:styleId="BodyText2">
    <w:name w:val="Body Text 2"/>
    <w:basedOn w:val="Normal"/>
    <w:link w:val="BodyText2Char"/>
    <w:uiPriority w:val="99"/>
    <w:rsid w:val="00240B4C"/>
    <w:pPr>
      <w:spacing w:line="480" w:lineRule="auto"/>
    </w:pPr>
  </w:style>
  <w:style w:type="character" w:customStyle="1" w:styleId="BodyText2Char">
    <w:name w:val="Body Text 2 Char"/>
    <w:basedOn w:val="DefaultParagraphFont"/>
    <w:link w:val="BodyText2"/>
    <w:uiPriority w:val="99"/>
    <w:locked/>
    <w:rsid w:val="00240B4C"/>
    <w:rPr>
      <w:rFonts w:ascii="Arial" w:hAnsi="Arial" w:cs="Calibri"/>
      <w:sz w:val="22"/>
      <w:szCs w:val="22"/>
    </w:rPr>
  </w:style>
  <w:style w:type="paragraph" w:customStyle="1" w:styleId="AppendixHeading3">
    <w:name w:val="Appendix Heading 3"/>
    <w:basedOn w:val="Normal"/>
    <w:next w:val="Normal"/>
    <w:uiPriority w:val="99"/>
    <w:rsid w:val="009E559D"/>
    <w:pPr>
      <w:numPr>
        <w:ilvl w:val="2"/>
        <w:numId w:val="9"/>
      </w:numPr>
      <w:spacing w:before="120" w:after="120"/>
    </w:pPr>
    <w:rPr>
      <w:rFonts w:cs="Arial"/>
    </w:rPr>
  </w:style>
  <w:style w:type="paragraph" w:customStyle="1" w:styleId="StyleHeading2Rubmellan11ptNotItalic">
    <w:name w:val="Style Heading 2Rub mellan + 11 pt Not Italic"/>
    <w:basedOn w:val="Heading2"/>
    <w:uiPriority w:val="99"/>
    <w:rsid w:val="009E559D"/>
    <w:rPr>
      <w:rFonts w:cs="Arial"/>
      <w:bCs w:val="0"/>
      <w:i/>
      <w:iCs/>
      <w:szCs w:val="22"/>
      <w:lang w:val="en-US"/>
    </w:rPr>
  </w:style>
  <w:style w:type="paragraph" w:customStyle="1" w:styleId="StyleHeading4Rubpytte10ptNotBold">
    <w:name w:val="Style Heading 4Rub pytte + 10 pt Not Bold"/>
    <w:basedOn w:val="Heading4"/>
    <w:uiPriority w:val="99"/>
    <w:rsid w:val="009E559D"/>
    <w:pPr>
      <w:tabs>
        <w:tab w:val="num" w:pos="1148"/>
      </w:tabs>
      <w:ind w:left="1148"/>
    </w:pPr>
    <w:rPr>
      <w:rFonts w:cs="Arial"/>
      <w:b/>
      <w:bCs/>
      <w:sz w:val="20"/>
      <w:lang w:eastAsia="en-US"/>
    </w:rPr>
  </w:style>
  <w:style w:type="paragraph" w:styleId="ListNumber2">
    <w:name w:val="List Number 2"/>
    <w:basedOn w:val="Normal"/>
    <w:uiPriority w:val="99"/>
    <w:rsid w:val="009E559D"/>
    <w:pPr>
      <w:numPr>
        <w:numId w:val="2"/>
      </w:numPr>
      <w:tabs>
        <w:tab w:val="clear" w:pos="360"/>
        <w:tab w:val="num" w:pos="643"/>
      </w:tabs>
      <w:ind w:left="643"/>
      <w:contextualSpacing/>
    </w:pPr>
  </w:style>
  <w:style w:type="paragraph" w:customStyle="1" w:styleId="Default">
    <w:name w:val="Default"/>
    <w:uiPriority w:val="99"/>
    <w:rsid w:val="00240B4C"/>
    <w:pPr>
      <w:autoSpaceDE w:val="0"/>
      <w:autoSpaceDN w:val="0"/>
      <w:adjustRightInd w:val="0"/>
    </w:pPr>
    <w:rPr>
      <w:rFonts w:ascii="Arial" w:eastAsia="SimSun" w:hAnsi="Arial" w:cs="Arial"/>
      <w:color w:val="000000"/>
      <w:sz w:val="24"/>
      <w:szCs w:val="24"/>
      <w:lang w:val="en-US" w:eastAsia="zh-CN"/>
    </w:rPr>
  </w:style>
  <w:style w:type="paragraph" w:styleId="EndnoteText">
    <w:name w:val="endnote text"/>
    <w:basedOn w:val="Normal"/>
    <w:link w:val="EndnoteTextChar"/>
    <w:uiPriority w:val="99"/>
    <w:rsid w:val="00187EF0"/>
    <w:rPr>
      <w:sz w:val="20"/>
      <w:szCs w:val="20"/>
    </w:rPr>
  </w:style>
  <w:style w:type="character" w:customStyle="1" w:styleId="EndnoteTextChar">
    <w:name w:val="Endnote Text Char"/>
    <w:basedOn w:val="DefaultParagraphFont"/>
    <w:link w:val="EndnoteText"/>
    <w:uiPriority w:val="99"/>
    <w:locked/>
    <w:rsid w:val="00187EF0"/>
    <w:rPr>
      <w:rFonts w:ascii="Arial" w:hAnsi="Arial" w:cs="Times New Roman"/>
      <w:lang w:eastAsia="en-US"/>
    </w:rPr>
  </w:style>
  <w:style w:type="character" w:styleId="EndnoteReference">
    <w:name w:val="endnote reference"/>
    <w:basedOn w:val="DefaultParagraphFont"/>
    <w:uiPriority w:val="99"/>
    <w:rsid w:val="00187EF0"/>
    <w:rPr>
      <w:rFonts w:cs="Times New Roman"/>
      <w:vertAlign w:val="superscript"/>
    </w:rPr>
  </w:style>
  <w:style w:type="paragraph" w:styleId="Caption">
    <w:name w:val="caption"/>
    <w:basedOn w:val="Normal"/>
    <w:next w:val="Normal"/>
    <w:uiPriority w:val="99"/>
    <w:rsid w:val="003A76A8"/>
    <w:pPr>
      <w:spacing w:after="200"/>
    </w:pPr>
    <w:rPr>
      <w:b/>
      <w:bCs/>
      <w:color w:val="4F81BD"/>
      <w:sz w:val="18"/>
      <w:szCs w:val="18"/>
    </w:rPr>
  </w:style>
  <w:style w:type="paragraph" w:customStyle="1" w:styleId="AnnexFigure">
    <w:name w:val="Annex Figure"/>
    <w:basedOn w:val="Normal"/>
    <w:next w:val="Normal"/>
    <w:uiPriority w:val="99"/>
    <w:rsid w:val="009E559D"/>
    <w:pPr>
      <w:numPr>
        <w:numId w:val="6"/>
      </w:numPr>
      <w:spacing w:before="120" w:after="120"/>
      <w:jc w:val="center"/>
    </w:pPr>
    <w:rPr>
      <w:i/>
    </w:rPr>
  </w:style>
  <w:style w:type="paragraph" w:customStyle="1" w:styleId="AnnexHead1">
    <w:name w:val="Annex Head 1"/>
    <w:basedOn w:val="Normal"/>
    <w:next w:val="Normal"/>
    <w:uiPriority w:val="99"/>
    <w:rsid w:val="009E559D"/>
    <w:pPr>
      <w:numPr>
        <w:numId w:val="7"/>
      </w:numPr>
    </w:pPr>
    <w:rPr>
      <w:b/>
      <w:caps/>
      <w:sz w:val="28"/>
    </w:rPr>
  </w:style>
  <w:style w:type="paragraph" w:customStyle="1" w:styleId="AnnexHead2">
    <w:name w:val="Annex Head 2"/>
    <w:basedOn w:val="Normal"/>
    <w:next w:val="Normal"/>
    <w:uiPriority w:val="99"/>
    <w:rsid w:val="009E559D"/>
    <w:pPr>
      <w:numPr>
        <w:ilvl w:val="1"/>
        <w:numId w:val="7"/>
      </w:numPr>
    </w:pPr>
    <w:rPr>
      <w:b/>
    </w:rPr>
  </w:style>
  <w:style w:type="paragraph" w:customStyle="1" w:styleId="AnnexHead3">
    <w:name w:val="Annex Head 3"/>
    <w:basedOn w:val="Normal"/>
    <w:next w:val="Normal"/>
    <w:uiPriority w:val="99"/>
    <w:rsid w:val="009E559D"/>
    <w:pPr>
      <w:numPr>
        <w:ilvl w:val="2"/>
        <w:numId w:val="7"/>
      </w:numPr>
    </w:pPr>
    <w:rPr>
      <w:b/>
    </w:rPr>
  </w:style>
  <w:style w:type="paragraph" w:customStyle="1" w:styleId="AnnexHead4">
    <w:name w:val="Annex Head 4"/>
    <w:basedOn w:val="Normal"/>
    <w:next w:val="Normal"/>
    <w:uiPriority w:val="99"/>
    <w:rsid w:val="009E559D"/>
    <w:pPr>
      <w:numPr>
        <w:ilvl w:val="3"/>
        <w:numId w:val="7"/>
      </w:numPr>
    </w:pPr>
  </w:style>
  <w:style w:type="paragraph" w:customStyle="1" w:styleId="AnnexTable">
    <w:name w:val="Annex Table"/>
    <w:basedOn w:val="Normal"/>
    <w:next w:val="Normal"/>
    <w:uiPriority w:val="99"/>
    <w:rsid w:val="009E559D"/>
    <w:pPr>
      <w:numPr>
        <w:numId w:val="8"/>
      </w:numPr>
      <w:tabs>
        <w:tab w:val="left" w:pos="1418"/>
      </w:tabs>
      <w:spacing w:before="120" w:after="120"/>
      <w:jc w:val="center"/>
    </w:pPr>
    <w:rPr>
      <w:i/>
    </w:rPr>
  </w:style>
  <w:style w:type="paragraph" w:customStyle="1" w:styleId="AppendixHeading4">
    <w:name w:val="Appendix Heading 4"/>
    <w:basedOn w:val="Normal"/>
    <w:next w:val="BodyText"/>
    <w:uiPriority w:val="99"/>
    <w:rsid w:val="009E559D"/>
    <w:pPr>
      <w:numPr>
        <w:ilvl w:val="3"/>
        <w:numId w:val="9"/>
      </w:numPr>
      <w:spacing w:before="120" w:after="120"/>
    </w:pPr>
    <w:rPr>
      <w:rFonts w:cs="Arial"/>
    </w:rPr>
  </w:style>
  <w:style w:type="paragraph" w:styleId="BodyText3">
    <w:name w:val="Body Text 3"/>
    <w:basedOn w:val="Normal"/>
    <w:link w:val="BodyText3Char"/>
    <w:uiPriority w:val="99"/>
    <w:rsid w:val="00240B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character" w:customStyle="1" w:styleId="BodyText3Char">
    <w:name w:val="Body Text 3 Char"/>
    <w:basedOn w:val="DefaultParagraphFont"/>
    <w:link w:val="BodyText3"/>
    <w:uiPriority w:val="99"/>
    <w:locked/>
    <w:rsid w:val="00240B4C"/>
    <w:rPr>
      <w:rFonts w:ascii="Arial" w:hAnsi="Arial" w:cs="Times New Roman"/>
      <w:bCs/>
      <w:i/>
      <w:iCs/>
      <w:sz w:val="24"/>
      <w:szCs w:val="24"/>
      <w:lang w:eastAsia="en-US"/>
    </w:rPr>
  </w:style>
  <w:style w:type="character" w:customStyle="1" w:styleId="descriptionblock">
    <w:name w:val="description block"/>
    <w:basedOn w:val="DefaultParagraphFont"/>
    <w:uiPriority w:val="99"/>
    <w:rsid w:val="00240B4C"/>
    <w:rPr>
      <w:rFonts w:cs="Times New Roman"/>
    </w:rPr>
  </w:style>
  <w:style w:type="paragraph" w:customStyle="1" w:styleId="List1indent1">
    <w:name w:val="List 1 indent 1"/>
    <w:basedOn w:val="Normal"/>
    <w:qFormat/>
    <w:rsid w:val="00732109"/>
    <w:pPr>
      <w:numPr>
        <w:ilvl w:val="1"/>
        <w:numId w:val="23"/>
      </w:numPr>
      <w:spacing w:after="120"/>
      <w:jc w:val="both"/>
    </w:pPr>
    <w:rPr>
      <w:rFonts w:eastAsia="Calibri" w:cs="Arial"/>
    </w:rPr>
  </w:style>
  <w:style w:type="paragraph" w:customStyle="1" w:styleId="List1indent1text">
    <w:name w:val="List 1 indent 1 text"/>
    <w:basedOn w:val="Normal"/>
    <w:rsid w:val="00732109"/>
    <w:pPr>
      <w:spacing w:after="120"/>
      <w:ind w:left="1134"/>
      <w:jc w:val="both"/>
    </w:pPr>
    <w:rPr>
      <w:rFonts w:eastAsia="Calibri" w:cs="Arial"/>
      <w:lang w:eastAsia="fr-FR"/>
    </w:rPr>
  </w:style>
  <w:style w:type="paragraph" w:styleId="ListParagraph">
    <w:name w:val="List Paragraph"/>
    <w:basedOn w:val="Normal"/>
    <w:uiPriority w:val="34"/>
    <w:qFormat/>
    <w:rsid w:val="00240B4C"/>
    <w:pPr>
      <w:ind w:left="720"/>
      <w:contextualSpacing/>
    </w:pPr>
  </w:style>
  <w:style w:type="numbering" w:styleId="ArticleSection">
    <w:name w:val="Outline List 3"/>
    <w:basedOn w:val="NoList"/>
    <w:uiPriority w:val="99"/>
    <w:semiHidden/>
    <w:unhideWhenUsed/>
    <w:locked/>
    <w:rsid w:val="00CC46DB"/>
    <w:pPr>
      <w:numPr>
        <w:numId w:val="3"/>
      </w:numPr>
    </w:pPr>
  </w:style>
  <w:style w:type="character" w:styleId="SubtleReference">
    <w:name w:val="Subtle Reference"/>
    <w:basedOn w:val="DefaultParagraphFont"/>
    <w:uiPriority w:val="31"/>
    <w:rsid w:val="00732109"/>
    <w:rPr>
      <w:smallCaps/>
      <w:color w:val="C0504D" w:themeColor="accent2"/>
      <w:u w:val="single"/>
    </w:rPr>
  </w:style>
  <w:style w:type="character" w:styleId="BookTitle">
    <w:name w:val="Book Title"/>
    <w:uiPriority w:val="33"/>
    <w:rsid w:val="00732109"/>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tact@iala-aism.org" TargetMode="External"/><Relationship Id="rId13" Type="http://schemas.openxmlformats.org/officeDocument/2006/relationships/image" Target="media/image2.emf"/><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ala-aism.org" TargetMode="Externa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hyperlink" Target="mailto:contact@iala-aism.org"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iala-aism.org" TargetMode="External"/><Relationship Id="rId14"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RCairns\Desktop\IHO%20Meeting\Guidelline%20Template_Jun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F79F41-D6D0-4C82-93E0-8F930B6F3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Guidelline Template_Jun11.dotx</Template>
  <TotalTime>1416</TotalTime>
  <Pages>15</Pages>
  <Words>4074</Words>
  <Characters>23223</Characters>
  <Application>Microsoft Office Word</Application>
  <DocSecurity>0</DocSecurity>
  <Lines>193</Lines>
  <Paragraphs>54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Guidelline Template</vt:lpstr>
      <vt:lpstr>Guidelline Template</vt:lpstr>
    </vt:vector>
  </TitlesOfParts>
  <Company>United States Coast Guard</Company>
  <LinksUpToDate>false</LinksUpToDate>
  <CharactersWithSpaces>27243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William R Cairns</dc:creator>
  <cp:lastModifiedBy>Seamus Doyle</cp:lastModifiedBy>
  <cp:revision>14</cp:revision>
  <cp:lastPrinted>2012-12-09T12:19:00Z</cp:lastPrinted>
  <dcterms:created xsi:type="dcterms:W3CDTF">2015-10-31T14:54:00Z</dcterms:created>
  <dcterms:modified xsi:type="dcterms:W3CDTF">2016-02-24T03:40:00Z</dcterms:modified>
</cp:coreProperties>
</file>